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9044F1" w:rsidRDefault="00096865" w:rsidP="00B46D58">
      <w:pPr>
        <w:pStyle w:val="aa"/>
        <w:widowControl w:val="0"/>
        <w:spacing w:after="160"/>
        <w:ind w:right="-7" w:firstLine="567"/>
        <w:jc w:val="right"/>
        <w:rPr>
          <w:rFonts w:ascii="GHEA Grapalat" w:hAnsi="GHEA Grapalat" w:cs="Sylfaen"/>
          <w:i/>
          <w:u w:val="single"/>
        </w:rPr>
      </w:pPr>
      <w:bookmarkStart w:id="0" w:name="_GoBack"/>
      <w:bookmarkEnd w:id="0"/>
      <w:r w:rsidRPr="009044F1">
        <w:rPr>
          <w:rFonts w:ascii="GHEA Grapalat" w:hAnsi="GHEA Grapalat"/>
          <w:i/>
          <w:u w:val="single"/>
        </w:rPr>
        <w:t>Типовая форма</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1C19B0" w:rsidRPr="00362494" w:rsidRDefault="001C19B0" w:rsidP="001C19B0">
      <w:pPr>
        <w:widowControl w:val="0"/>
        <w:spacing w:line="360" w:lineRule="auto"/>
        <w:jc w:val="center"/>
        <w:rPr>
          <w:rFonts w:ascii="GHEA Grapalat" w:hAnsi="GHEA Grapalat"/>
        </w:rPr>
      </w:pPr>
      <w:r w:rsidRPr="00362494">
        <w:rPr>
          <w:rFonts w:ascii="GHEA Grapalat" w:hAnsi="GHEA Grapalat"/>
        </w:rPr>
        <w:t>О ЗАПРОСЕ КОТИРОВОК</w:t>
      </w:r>
    </w:p>
    <w:p w:rsidR="00642EFE" w:rsidRPr="00BA7128" w:rsidRDefault="00BA7128" w:rsidP="00B46D58">
      <w:pPr>
        <w:pStyle w:val="a3"/>
        <w:widowControl w:val="0"/>
        <w:spacing w:after="160" w:line="240" w:lineRule="auto"/>
        <w:ind w:firstLine="0"/>
        <w:jc w:val="center"/>
        <w:rPr>
          <w:rFonts w:ascii="GHEA Grapalat" w:hAnsi="GHEA Grapalat"/>
          <w:i w:val="0"/>
          <w:sz w:val="24"/>
          <w:szCs w:val="24"/>
        </w:rPr>
      </w:pPr>
      <w:r>
        <w:rPr>
          <w:rStyle w:val="af6"/>
          <w:rFonts w:ascii="GHEA Grapalat" w:hAnsi="GHEA Grapalat"/>
          <w:i w:val="0"/>
          <w:sz w:val="24"/>
          <w:szCs w:val="24"/>
        </w:rPr>
        <w:footnoteReference w:customMarkFollows="1" w:id="1"/>
        <w:t>*</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3C5B3F" w:rsidRPr="009A3C0B"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w:t>
      </w:r>
    </w:p>
    <w:p w:rsidR="0091042F" w:rsidRPr="009A3C0B" w:rsidRDefault="00AA50A7" w:rsidP="00AA50A7">
      <w:pPr>
        <w:pStyle w:val="a3"/>
        <w:widowControl w:val="0"/>
        <w:spacing w:after="160" w:line="240" w:lineRule="auto"/>
        <w:ind w:firstLine="0"/>
        <w:rPr>
          <w:rFonts w:ascii="GHEA Grapalat" w:hAnsi="GHEA Grapalat"/>
          <w:i w:val="0"/>
          <w:sz w:val="24"/>
          <w:szCs w:val="24"/>
        </w:rPr>
      </w:pPr>
      <w:r w:rsidRPr="009A3C0B">
        <w:rPr>
          <w:rFonts w:ascii="GHEA Grapalat" w:hAnsi="GHEA Grapalat"/>
          <w:i w:val="0"/>
          <w:sz w:val="24"/>
          <w:szCs w:val="24"/>
        </w:rPr>
        <w:t xml:space="preserve">                                                                        </w:t>
      </w:r>
      <w:r w:rsidR="00642EFE" w:rsidRPr="009044F1">
        <w:rPr>
          <w:rFonts w:ascii="GHEA Grapalat" w:hAnsi="GHEA Grapalat"/>
          <w:i w:val="0"/>
          <w:sz w:val="24"/>
          <w:szCs w:val="24"/>
        </w:rPr>
        <w:t xml:space="preserve"> </w:t>
      </w:r>
      <w:r>
        <w:rPr>
          <w:rFonts w:ascii="GHEA Grapalat" w:hAnsi="GHEA Grapalat"/>
          <w:i w:val="0"/>
        </w:rPr>
        <w:t>№</w:t>
      </w:r>
      <w:r w:rsidRPr="009A3C0B">
        <w:rPr>
          <w:rFonts w:ascii="GHEA Grapalat" w:hAnsi="GHEA Grapalat"/>
          <w:i w:val="0"/>
        </w:rPr>
        <w:t xml:space="preserve">1   </w:t>
      </w:r>
      <w:r w:rsidR="003C5B3F" w:rsidRPr="003C5B3F">
        <w:rPr>
          <w:rFonts w:ascii="GHEA Grapalat" w:hAnsi="GHEA Grapalat"/>
          <w:i w:val="0"/>
        </w:rPr>
        <w:t xml:space="preserve"> 21-11-.2019г.</w:t>
      </w:r>
      <w:r w:rsidR="00642EFE" w:rsidRPr="009044F1">
        <w:rPr>
          <w:rFonts w:ascii="GHEA Grapalat" w:hAnsi="GHEA Grapalat"/>
          <w:i w:val="0"/>
          <w:sz w:val="24"/>
          <w:szCs w:val="24"/>
        </w:rPr>
        <w:t>года "</w:t>
      </w:r>
    </w:p>
    <w:p w:rsidR="0091042F" w:rsidRPr="00A169B7" w:rsidRDefault="0006703E" w:rsidP="00B46D58">
      <w:pPr>
        <w:pStyle w:val="a3"/>
        <w:widowControl w:val="0"/>
        <w:spacing w:after="160" w:line="240" w:lineRule="auto"/>
        <w:ind w:firstLine="0"/>
        <w:jc w:val="center"/>
        <w:rPr>
          <w:rFonts w:ascii="GHEA Grapalat" w:hAnsi="GHEA Grapalat"/>
          <w:i w:val="0"/>
          <w:sz w:val="24"/>
          <w:szCs w:val="24"/>
          <w:lang w:val="hy-AM"/>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A169B7">
        <w:rPr>
          <w:rFonts w:ascii="Sylfaen" w:hAnsi="Sylfaen"/>
          <w:b/>
          <w:lang w:val="hy-AM"/>
        </w:rPr>
        <w:t>Е</w:t>
      </w:r>
      <w:r w:rsidR="001C19B0" w:rsidRPr="00362494">
        <w:rPr>
          <w:rFonts w:ascii="Sylfaen" w:hAnsi="Sylfaen"/>
          <w:b/>
        </w:rPr>
        <w:t>МД-Г</w:t>
      </w:r>
      <w:r w:rsidR="001C19B0" w:rsidRPr="00362494">
        <w:rPr>
          <w:rFonts w:ascii="Sylfaen" w:hAnsi="Sylfaen"/>
          <w:b/>
          <w:lang w:val="en-US"/>
        </w:rPr>
        <w:t>H</w:t>
      </w:r>
      <w:r w:rsidR="001C19B0" w:rsidRPr="00362494">
        <w:rPr>
          <w:rFonts w:ascii="Sylfaen" w:hAnsi="Sylfaen"/>
          <w:b/>
        </w:rPr>
        <w:t>-APDzB-20/1-</w:t>
      </w:r>
      <w:r w:rsidR="00A169B7">
        <w:rPr>
          <w:rFonts w:ascii="Sylfaen" w:hAnsi="Sylfaen"/>
          <w:b/>
          <w:lang w:val="hy-AM"/>
        </w:rPr>
        <w:t>57</w:t>
      </w:r>
    </w:p>
    <w:p w:rsidR="0091042F" w:rsidRPr="009044F1" w:rsidRDefault="0091042F" w:rsidP="00B46D58">
      <w:pPr>
        <w:pStyle w:val="a3"/>
        <w:widowControl w:val="0"/>
        <w:spacing w:after="160" w:line="240" w:lineRule="auto"/>
        <w:rPr>
          <w:rFonts w:ascii="GHEA Grapalat" w:hAnsi="GHEA Grapalat"/>
          <w:i w:val="0"/>
          <w:sz w:val="24"/>
          <w:szCs w:val="24"/>
        </w:rPr>
      </w:pPr>
    </w:p>
    <w:p w:rsidR="00311076" w:rsidRPr="004775ED" w:rsidRDefault="00642EFE" w:rsidP="00B46D58">
      <w:pPr>
        <w:pStyle w:val="a3"/>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DF1888">
        <w:rPr>
          <w:rFonts w:ascii="Sylfaen" w:hAnsi="Sylfaen"/>
          <w:sz w:val="24"/>
          <w:szCs w:val="24"/>
          <w:lang w:val="hy-AM"/>
        </w:rPr>
        <w:t>Егегна</w:t>
      </w:r>
      <w:r w:rsidR="00DF1888" w:rsidRPr="00DF1888">
        <w:rPr>
          <w:rFonts w:ascii="Sylfaen" w:hAnsi="Sylfaen"/>
          <w:sz w:val="24"/>
          <w:szCs w:val="24"/>
        </w:rPr>
        <w:t>в</w:t>
      </w:r>
      <w:r w:rsidR="00A169B7">
        <w:rPr>
          <w:rFonts w:ascii="Sylfaen" w:hAnsi="Sylfaen"/>
          <w:sz w:val="24"/>
          <w:szCs w:val="24"/>
          <w:lang w:val="hy-AM"/>
        </w:rPr>
        <w:t>анская</w:t>
      </w:r>
      <w:r w:rsidR="001C19B0" w:rsidRPr="007A6BE1">
        <w:rPr>
          <w:rFonts w:ascii="Sylfaen" w:hAnsi="Sylfaen"/>
          <w:sz w:val="24"/>
          <w:szCs w:val="24"/>
        </w:rPr>
        <w:t xml:space="preserve"> средняя школа, Араратской области</w:t>
      </w:r>
      <w:r w:rsidR="001C19B0" w:rsidRPr="007A6BE1">
        <w:rPr>
          <w:rFonts w:ascii="Sylfaen" w:hAnsi="Sylfaen"/>
          <w:sz w:val="24"/>
          <w:szCs w:val="24"/>
          <w:lang w:val="af-ZA"/>
        </w:rPr>
        <w:t xml:space="preserve">» </w:t>
      </w:r>
      <w:r w:rsidR="001C19B0" w:rsidRPr="007A6BE1">
        <w:rPr>
          <w:rFonts w:ascii="Sylfaen" w:hAnsi="Sylfaen" w:cs="Arial"/>
          <w:sz w:val="24"/>
          <w:szCs w:val="24"/>
          <w:lang w:val="af-ZA"/>
        </w:rPr>
        <w:t>ГНО</w:t>
      </w:r>
      <w:r w:rsidR="001C19B0">
        <w:rPr>
          <w:rFonts w:ascii="Sylfaen" w:hAnsi="Sylfaen" w:cs="Arial"/>
          <w:sz w:val="24"/>
          <w:szCs w:val="24"/>
          <w:lang w:val="af-ZA"/>
        </w:rPr>
        <w:t xml:space="preserve"> </w:t>
      </w:r>
      <w:r w:rsidRPr="009044F1">
        <w:rPr>
          <w:rFonts w:ascii="GHEA Grapalat" w:hAnsi="GHEA Grapalat"/>
          <w:i w:val="0"/>
          <w:sz w:val="24"/>
          <w:szCs w:val="24"/>
        </w:rPr>
        <w:t xml:space="preserve"> находящийся по адресу</w:t>
      </w:r>
      <w:r w:rsidR="001C19B0" w:rsidRPr="001C19B0">
        <w:rPr>
          <w:rFonts w:ascii="Sylfaen" w:hAnsi="Sylfaen"/>
          <w:sz w:val="24"/>
          <w:szCs w:val="24"/>
        </w:rPr>
        <w:t xml:space="preserve"> </w:t>
      </w:r>
      <w:r w:rsidR="001C19B0" w:rsidRPr="00362494">
        <w:rPr>
          <w:rFonts w:ascii="Sylfaen" w:hAnsi="Sylfaen"/>
          <w:sz w:val="24"/>
          <w:szCs w:val="24"/>
        </w:rPr>
        <w:t xml:space="preserve">в село </w:t>
      </w:r>
      <w:r w:rsidR="00DF1888">
        <w:rPr>
          <w:rFonts w:ascii="Sylfaen" w:hAnsi="Sylfaen"/>
          <w:sz w:val="24"/>
          <w:szCs w:val="24"/>
          <w:lang w:val="hy-AM"/>
        </w:rPr>
        <w:t>Егегна</w:t>
      </w:r>
      <w:r w:rsidR="00DF1888" w:rsidRPr="00DF1888">
        <w:rPr>
          <w:rFonts w:ascii="Sylfaen" w:hAnsi="Sylfaen"/>
          <w:sz w:val="24"/>
          <w:szCs w:val="24"/>
        </w:rPr>
        <w:t>в</w:t>
      </w:r>
      <w:r w:rsidR="00A169B7">
        <w:rPr>
          <w:rFonts w:ascii="Sylfaen" w:hAnsi="Sylfaen"/>
          <w:sz w:val="24"/>
          <w:szCs w:val="24"/>
          <w:lang w:val="hy-AM"/>
        </w:rPr>
        <w:t>ан</w:t>
      </w:r>
      <w:r w:rsidR="001C19B0" w:rsidRPr="00362494">
        <w:rPr>
          <w:rFonts w:ascii="Sylfaen" w:hAnsi="Sylfaen"/>
          <w:sz w:val="24"/>
          <w:szCs w:val="24"/>
        </w:rPr>
        <w:t xml:space="preserve"> ,ул. </w:t>
      </w:r>
      <w:r w:rsidR="00A169B7">
        <w:rPr>
          <w:rFonts w:ascii="Sylfaen" w:hAnsi="Sylfaen"/>
          <w:sz w:val="24"/>
          <w:szCs w:val="24"/>
          <w:lang w:val="hy-AM"/>
        </w:rPr>
        <w:t>Ханджяна 16</w:t>
      </w:r>
      <w:r w:rsidR="001C19B0" w:rsidRPr="00362494">
        <w:rPr>
          <w:rFonts w:ascii="Sylfaen" w:hAnsi="Sylfaen"/>
          <w:sz w:val="24"/>
          <w:szCs w:val="24"/>
        </w:rPr>
        <w:t>, в области Арарат РА</w:t>
      </w:r>
    </w:p>
    <w:p w:rsidR="00347499" w:rsidRPr="003A1EBB" w:rsidRDefault="00A12C95" w:rsidP="00B46D58">
      <w:pPr>
        <w:pStyle w:val="a3"/>
        <w:widowControl w:val="0"/>
        <w:tabs>
          <w:tab w:val="left" w:pos="7230"/>
        </w:tabs>
        <w:spacing w:after="160" w:line="240" w:lineRule="auto"/>
        <w:ind w:left="1985" w:firstLine="0"/>
        <w:rPr>
          <w:rFonts w:ascii="GHEA Grapalat" w:hAnsi="GHEA Grapalat"/>
          <w:i w:val="0"/>
          <w:sz w:val="16"/>
          <w:szCs w:val="16"/>
        </w:rPr>
      </w:pPr>
      <w:r w:rsidRPr="004775ED">
        <w:rPr>
          <w:rFonts w:ascii="GHEA Grapalat" w:hAnsi="GHEA Grapalat"/>
          <w:sz w:val="16"/>
          <w:szCs w:val="16"/>
        </w:rPr>
        <w:t>(наименование заказчика)</w:t>
      </w:r>
      <w:r w:rsidR="004775ED" w:rsidRPr="003A1EBB">
        <w:rPr>
          <w:rFonts w:ascii="GHEA Grapalat" w:hAnsi="GHEA Grapalat"/>
          <w:sz w:val="16"/>
          <w:szCs w:val="16"/>
        </w:rPr>
        <w:tab/>
      </w:r>
    </w:p>
    <w:p w:rsidR="00642EFE" w:rsidRPr="009044F1" w:rsidRDefault="00642EFE" w:rsidP="00B46D58">
      <w:pPr>
        <w:pStyle w:val="a3"/>
        <w:widowControl w:val="0"/>
        <w:spacing w:after="160" w:line="240" w:lineRule="auto"/>
        <w:ind w:firstLine="0"/>
        <w:rPr>
          <w:rFonts w:ascii="GHEA Grapalat" w:hAnsi="GHEA Grapalat"/>
          <w:i w:val="0"/>
          <w:sz w:val="24"/>
          <w:szCs w:val="24"/>
        </w:rPr>
      </w:pP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782D60" w:rsidRPr="00782D60" w:rsidRDefault="00A20B69" w:rsidP="00B46D58">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EF521C" w:rsidP="00B46D58">
      <w:pPr>
        <w:pStyle w:val="a3"/>
        <w:widowControl w:val="0"/>
        <w:spacing w:line="240" w:lineRule="auto"/>
        <w:ind w:firstLine="0"/>
        <w:rPr>
          <w:rFonts w:ascii="GHEA Grapalat" w:hAnsi="GHEA Grapalat"/>
          <w:i w:val="0"/>
          <w:sz w:val="24"/>
          <w:szCs w:val="24"/>
        </w:rPr>
      </w:pPr>
      <w:r w:rsidRPr="00362494">
        <w:rPr>
          <w:rFonts w:ascii="GHEA Grapalat" w:hAnsi="GHEA Grapalat"/>
          <w:sz w:val="24"/>
          <w:szCs w:val="24"/>
          <w:u w:val="single"/>
        </w:rPr>
        <w:t>Пищевых продуктов</w:t>
      </w:r>
      <w:r w:rsidRPr="009044F1">
        <w:rPr>
          <w:rFonts w:ascii="GHEA Grapalat" w:hAnsi="GHEA Grapalat"/>
          <w:i w:val="0"/>
          <w:sz w:val="24"/>
          <w:szCs w:val="24"/>
        </w:rPr>
        <w:t xml:space="preserve"> </w:t>
      </w:r>
      <w:r w:rsidR="00782D60">
        <w:rPr>
          <w:rFonts w:ascii="GHEA Grapalat" w:hAnsi="GHEA Grapalat"/>
          <w:i w:val="0"/>
          <w:sz w:val="24"/>
          <w:szCs w:val="24"/>
        </w:rPr>
        <w:t>_ (далее — договор).</w:t>
      </w:r>
    </w:p>
    <w:p w:rsidR="00311076" w:rsidRPr="00A169B7" w:rsidRDefault="00311076" w:rsidP="00B46D58">
      <w:pPr>
        <w:pStyle w:val="a3"/>
        <w:widowControl w:val="0"/>
        <w:spacing w:after="160" w:line="240" w:lineRule="auto"/>
        <w:ind w:left="2835" w:firstLine="0"/>
        <w:rPr>
          <w:rFonts w:ascii="Sylfaen" w:hAnsi="Sylfaen"/>
          <w:i w:val="0"/>
          <w:sz w:val="16"/>
          <w:szCs w:val="16"/>
          <w:lang w:val="hy-AM"/>
        </w:rPr>
      </w:pP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413678"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E2427" w:rsidRPr="009044F1"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rsidR="007E15A7" w:rsidRPr="009044F1"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в бумажной форме необход</w:t>
      </w:r>
      <w:r w:rsidR="00A169B7">
        <w:rPr>
          <w:rFonts w:ascii="GHEA Grapalat" w:hAnsi="GHEA Grapalat"/>
          <w:i w:val="0"/>
          <w:sz w:val="24"/>
          <w:szCs w:val="24"/>
        </w:rPr>
        <w:t xml:space="preserve">имо обратиться к заказчику до </w:t>
      </w:r>
      <w:r w:rsidR="00A169B7">
        <w:rPr>
          <w:rFonts w:ascii="Sylfaen" w:hAnsi="Sylfaen"/>
          <w:i w:val="0"/>
          <w:sz w:val="24"/>
          <w:szCs w:val="24"/>
          <w:lang w:val="hy-AM"/>
        </w:rPr>
        <w:t>11</w:t>
      </w:r>
      <w:r w:rsidRPr="009044F1">
        <w:rPr>
          <w:rFonts w:ascii="GHEA Grapalat" w:hAnsi="GHEA Grapalat"/>
          <w:i w:val="0"/>
          <w:sz w:val="24"/>
          <w:szCs w:val="24"/>
        </w:rPr>
        <w:t xml:space="preserve"> часов</w:t>
      </w:r>
      <w:r w:rsidR="00971F4A" w:rsidRPr="00971F4A">
        <w:rPr>
          <w:rFonts w:ascii="GHEA Grapalat" w:hAnsi="GHEA Grapalat"/>
          <w:i w:val="0"/>
          <w:sz w:val="24"/>
          <w:szCs w:val="24"/>
        </w:rPr>
        <w:t xml:space="preserve"> </w:t>
      </w:r>
      <w:r w:rsidR="001C19B0" w:rsidRPr="00413678">
        <w:rPr>
          <w:rFonts w:ascii="GHEA Grapalat" w:hAnsi="GHEA Grapalat"/>
          <w:i w:val="0"/>
          <w:sz w:val="24"/>
          <w:szCs w:val="24"/>
        </w:rPr>
        <w:t>7</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(или</w:t>
      </w:r>
      <w:r w:rsidR="00971F4A">
        <w:rPr>
          <w:rFonts w:ascii="Courier New" w:hAnsi="Courier New" w:cs="Courier New"/>
          <w:i w:val="0"/>
          <w:sz w:val="24"/>
          <w:szCs w:val="24"/>
          <w:lang w:val="en-US"/>
        </w:rPr>
        <w:t> </w:t>
      </w:r>
      <w:r w:rsidRPr="009044F1">
        <w:rPr>
          <w:rFonts w:ascii="GHEA Grapalat" w:hAnsi="GHEA Grapalat"/>
          <w:i w:val="0"/>
          <w:sz w:val="24"/>
          <w:szCs w:val="24"/>
        </w:rPr>
        <w:t>в</w:t>
      </w:r>
      <w:r w:rsidR="00971F4A">
        <w:rPr>
          <w:rFonts w:ascii="Courier New" w:hAnsi="Courier New" w:cs="Courier New"/>
          <w:i w:val="0"/>
          <w:sz w:val="24"/>
          <w:szCs w:val="24"/>
          <w:lang w:val="en-US"/>
        </w:rPr>
        <w:t> </w:t>
      </w:r>
      <w:r w:rsidRPr="009044F1">
        <w:rPr>
          <w:rFonts w:ascii="GHEA Grapalat" w:hAnsi="GHEA Grapalat"/>
          <w:i w:val="0"/>
          <w:sz w:val="24"/>
          <w:szCs w:val="24"/>
        </w:rPr>
        <w:t>случае представления вместе с заявлением копии выданного банком док</w:t>
      </w:r>
      <w:r w:rsidR="00971F4A">
        <w:rPr>
          <w:rFonts w:ascii="GHEA Grapalat" w:hAnsi="GHEA Grapalat"/>
          <w:i w:val="0"/>
          <w:sz w:val="24"/>
          <w:szCs w:val="24"/>
        </w:rPr>
        <w:t>умента, подтверждающего уплату __</w:t>
      </w:r>
      <w:r w:rsidR="00971F4A" w:rsidRPr="00971F4A">
        <w:rPr>
          <w:rFonts w:ascii="GHEA Grapalat" w:hAnsi="GHEA Grapalat"/>
          <w:i w:val="0"/>
          <w:sz w:val="24"/>
          <w:szCs w:val="24"/>
        </w:rPr>
        <w:t>_______</w:t>
      </w:r>
      <w:r w:rsidR="00971F4A">
        <w:rPr>
          <w:rFonts w:ascii="GHEA Grapalat" w:hAnsi="GHEA Grapalat"/>
          <w:i w:val="0"/>
          <w:sz w:val="24"/>
          <w:szCs w:val="24"/>
        </w:rPr>
        <w:t xml:space="preserve">__ </w:t>
      </w:r>
      <w:r w:rsidRPr="009044F1">
        <w:rPr>
          <w:rFonts w:ascii="GHEA Grapalat" w:hAnsi="GHEA Grapalat"/>
          <w:i w:val="0"/>
          <w:sz w:val="24"/>
          <w:szCs w:val="24"/>
        </w:rPr>
        <w:t>драмов РА, которые не</w:t>
      </w:r>
      <w:r w:rsidR="001B32D9">
        <w:rPr>
          <w:lang w:val="en-US"/>
        </w:rPr>
        <w:t> </w:t>
      </w:r>
      <w:r w:rsidRPr="009044F1">
        <w:rPr>
          <w:rFonts w:ascii="GHEA Grapalat" w:hAnsi="GHEA Grapalat"/>
          <w:i w:val="0"/>
          <w:sz w:val="24"/>
          <w:szCs w:val="24"/>
        </w:rPr>
        <w:t>могут превышать размер производимых расходов на копирование и доставку приглашения</w:t>
      </w:r>
      <w:r w:rsidRPr="009044F1">
        <w:rPr>
          <w:rStyle w:val="af6"/>
          <w:rFonts w:ascii="GHEA Grapalat" w:hAnsi="GHEA Grapalat"/>
          <w:i w:val="0"/>
          <w:sz w:val="24"/>
          <w:szCs w:val="24"/>
        </w:rPr>
        <w:footnoteReference w:id="3"/>
      </w:r>
      <w:r w:rsidRPr="009044F1">
        <w:rPr>
          <w:rFonts w:ascii="GHEA Grapalat" w:hAnsi="GHEA Grapalat"/>
          <w:i w:val="0"/>
          <w:sz w:val="24"/>
          <w:szCs w:val="24"/>
        </w:rPr>
        <w:t xml:space="preserve">) в первый рабочий день, </w:t>
      </w:r>
      <w:r w:rsidRPr="009044F1">
        <w:rPr>
          <w:rFonts w:ascii="GHEA Grapalat" w:hAnsi="GHEA Grapalat"/>
          <w:i w:val="0"/>
          <w:sz w:val="24"/>
          <w:szCs w:val="24"/>
        </w:rPr>
        <w:lastRenderedPageBreak/>
        <w:t>следующий за получением такого требования (п</w:t>
      </w:r>
      <w:r w:rsidR="00971F4A">
        <w:rPr>
          <w:rFonts w:ascii="GHEA Grapalat" w:hAnsi="GHEA Grapalat"/>
          <w:i w:val="0"/>
          <w:sz w:val="24"/>
          <w:szCs w:val="24"/>
        </w:rPr>
        <w:t>латеж необходимо внести на счет</w:t>
      </w:r>
      <w:r w:rsidRPr="009044F1">
        <w:rPr>
          <w:rFonts w:ascii="GHEA Grapalat" w:hAnsi="GHEA Grapalat"/>
          <w:i w:val="0"/>
          <w:sz w:val="24"/>
          <w:szCs w:val="24"/>
        </w:rPr>
        <w:t xml:space="preserve"> __</w:t>
      </w:r>
      <w:r w:rsidR="00971F4A" w:rsidRPr="00971F4A">
        <w:rPr>
          <w:rFonts w:ascii="GHEA Grapalat" w:hAnsi="GHEA Grapalat"/>
          <w:i w:val="0"/>
          <w:sz w:val="24"/>
          <w:szCs w:val="24"/>
        </w:rPr>
        <w:t>_______</w:t>
      </w:r>
      <w:r w:rsidRPr="009044F1">
        <w:rPr>
          <w:rFonts w:ascii="GHEA Grapalat" w:hAnsi="GHEA Grapalat"/>
          <w:i w:val="0"/>
          <w:sz w:val="24"/>
          <w:szCs w:val="24"/>
        </w:rPr>
        <w:t>____________________</w:t>
      </w:r>
      <w:r w:rsidRPr="009044F1">
        <w:rPr>
          <w:rStyle w:val="af6"/>
          <w:rFonts w:ascii="GHEA Grapalat" w:hAnsi="GHEA Grapalat"/>
          <w:i w:val="0"/>
          <w:sz w:val="24"/>
          <w:szCs w:val="24"/>
        </w:rPr>
        <w:footnoteReference w:id="4"/>
      </w:r>
      <w:r w:rsidRPr="009044F1">
        <w:rPr>
          <w:rFonts w:ascii="GHEA Grapalat" w:hAnsi="GHEA Grapalat"/>
          <w:i w:val="0"/>
          <w:sz w:val="24"/>
          <w:szCs w:val="24"/>
        </w:rPr>
        <w:t>).</w:t>
      </w:r>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1C19B0" w:rsidRPr="007A6BE1" w:rsidRDefault="001C19B0" w:rsidP="001C19B0">
      <w:pPr>
        <w:widowControl w:val="0"/>
        <w:spacing w:line="360" w:lineRule="auto"/>
        <w:ind w:firstLine="567"/>
        <w:jc w:val="both"/>
        <w:rPr>
          <w:rFonts w:ascii="GHEA Grapalat" w:hAnsi="GHEA Grapalat"/>
        </w:rPr>
      </w:pPr>
      <w:r w:rsidRPr="00362494">
        <w:rPr>
          <w:rFonts w:ascii="GHEA Grapalat" w:hAnsi="GHEA Grapalat"/>
        </w:rPr>
        <w:t xml:space="preserve">Заявки на запрос котировок необходимо подавать по  </w:t>
      </w:r>
      <w:r w:rsidRPr="00362494">
        <w:rPr>
          <w:rFonts w:ascii="Arial LatArm" w:hAnsi="Arial LatArm"/>
          <w:i/>
          <w:sz w:val="20"/>
          <w:szCs w:val="20"/>
        </w:rPr>
        <w:t xml:space="preserve"> </w:t>
      </w:r>
      <w:r w:rsidRPr="00362494">
        <w:rPr>
          <w:rFonts w:ascii="GHEA Grapalat" w:hAnsi="GHEA Grapalat"/>
        </w:rPr>
        <w:t xml:space="preserve">село </w:t>
      </w:r>
      <w:r w:rsidRPr="007A6BE1">
        <w:rPr>
          <w:rFonts w:ascii="GHEA Grapalat" w:hAnsi="GHEA Grapalat"/>
        </w:rPr>
        <w:t>Авшар ,ул. Маштоц 13, в области Арарат, РА.</w:t>
      </w:r>
    </w:p>
    <w:p w:rsidR="003F6ED1" w:rsidRPr="000F11E5" w:rsidRDefault="003F6ED1" w:rsidP="003F6ED1">
      <w:pPr>
        <w:pStyle w:val="a3"/>
        <w:widowControl w:val="0"/>
        <w:spacing w:after="160"/>
        <w:ind w:firstLine="567"/>
        <w:rPr>
          <w:rFonts w:ascii="GHEA Grapalat" w:hAnsi="GHEA Grapalat"/>
          <w:i w:val="0"/>
          <w:spacing w:val="6"/>
          <w:sz w:val="24"/>
          <w:szCs w:val="24"/>
        </w:rPr>
      </w:pPr>
    </w:p>
    <w:p w:rsidR="003F6ED1" w:rsidRPr="000F11E5" w:rsidRDefault="003F6ED1" w:rsidP="001516B2">
      <w:pPr>
        <w:pStyle w:val="a3"/>
        <w:widowControl w:val="0"/>
        <w:spacing w:after="160" w:line="240" w:lineRule="auto"/>
        <w:ind w:firstLine="0"/>
        <w:contextualSpacing/>
        <w:rPr>
          <w:rFonts w:ascii="GHEA Grapalat" w:hAnsi="GHEA Grapalat"/>
          <w:i w:val="0"/>
          <w:sz w:val="24"/>
          <w:szCs w:val="24"/>
        </w:rPr>
      </w:pPr>
      <w:r w:rsidRPr="000F0CA8">
        <w:rPr>
          <w:rFonts w:ascii="GHEA Grapalat" w:hAnsi="GHEA Grapalat"/>
          <w:i w:val="0"/>
          <w:sz w:val="24"/>
          <w:szCs w:val="24"/>
        </w:rPr>
        <w:t xml:space="preserve">в документарной форме, до </w:t>
      </w:r>
      <w:r w:rsidR="00A169B7">
        <w:rPr>
          <w:rFonts w:ascii="Sylfaen" w:hAnsi="Sylfaen"/>
          <w:i w:val="0"/>
          <w:sz w:val="24"/>
          <w:szCs w:val="24"/>
          <w:lang w:val="hy-AM"/>
        </w:rPr>
        <w:t>11</w:t>
      </w:r>
      <w:r w:rsidRPr="000F0CA8">
        <w:rPr>
          <w:rFonts w:ascii="GHEA Grapalat" w:hAnsi="GHEA Grapalat"/>
          <w:i w:val="0"/>
          <w:sz w:val="24"/>
          <w:szCs w:val="24"/>
        </w:rPr>
        <w:t>часов _</w:t>
      </w:r>
      <w:r w:rsidR="00A169B7">
        <w:rPr>
          <w:rFonts w:ascii="Sylfaen" w:hAnsi="Sylfaen"/>
          <w:i w:val="0"/>
          <w:sz w:val="24"/>
          <w:szCs w:val="24"/>
          <w:lang w:val="hy-AM"/>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1C19B0" w:rsidRPr="00362494" w:rsidRDefault="003F6ED1" w:rsidP="001C19B0">
      <w:pPr>
        <w:widowControl w:val="0"/>
        <w:spacing w:line="360" w:lineRule="auto"/>
        <w:ind w:firstLine="567"/>
        <w:jc w:val="both"/>
        <w:rPr>
          <w:rFonts w:ascii="GHEA Grapalat" w:hAnsi="GHEA Grapalat"/>
        </w:rPr>
      </w:pPr>
      <w:r w:rsidRPr="000F0CA8">
        <w:rPr>
          <w:rFonts w:ascii="GHEA Grapalat" w:hAnsi="GHEA Grapalat"/>
        </w:rPr>
        <w:t xml:space="preserve">Вскрытие заявок будет проводиться по адресу </w:t>
      </w:r>
      <w:r w:rsidR="001C19B0" w:rsidRPr="00362494">
        <w:rPr>
          <w:rFonts w:ascii="GHEA Grapalat" w:hAnsi="GHEA Grapalat"/>
        </w:rPr>
        <w:t xml:space="preserve">село </w:t>
      </w:r>
      <w:r w:rsidR="00DF1888">
        <w:rPr>
          <w:rFonts w:ascii="Sylfaen" w:hAnsi="Sylfaen"/>
          <w:lang w:val="hy-AM"/>
        </w:rPr>
        <w:t>Егегна</w:t>
      </w:r>
      <w:r w:rsidR="00DF1888" w:rsidRPr="00DF1888">
        <w:rPr>
          <w:rFonts w:ascii="Sylfaen" w:hAnsi="Sylfaen"/>
        </w:rPr>
        <w:t>в</w:t>
      </w:r>
      <w:r w:rsidR="00A169B7">
        <w:rPr>
          <w:rFonts w:ascii="Sylfaen" w:hAnsi="Sylfaen"/>
          <w:lang w:val="hy-AM"/>
        </w:rPr>
        <w:t>ан</w:t>
      </w:r>
      <w:r w:rsidR="001C19B0" w:rsidRPr="00362494">
        <w:rPr>
          <w:rFonts w:ascii="GHEA Grapalat" w:hAnsi="GHEA Grapalat"/>
        </w:rPr>
        <w:t xml:space="preserve"> ,ул. </w:t>
      </w:r>
      <w:r w:rsidR="00A169B7">
        <w:rPr>
          <w:rFonts w:ascii="Sylfaen" w:hAnsi="Sylfaen"/>
          <w:lang w:val="hy-AM"/>
        </w:rPr>
        <w:t>Ханджян16</w:t>
      </w:r>
      <w:r w:rsidR="001C19B0" w:rsidRPr="00362494">
        <w:rPr>
          <w:rFonts w:ascii="GHEA Grapalat" w:hAnsi="GHEA Grapalat"/>
        </w:rPr>
        <w:t xml:space="preserve">, в области Арарат, РА., в </w:t>
      </w:r>
      <w:r w:rsidR="00A169B7">
        <w:rPr>
          <w:rFonts w:ascii="Sylfaen" w:hAnsi="Sylfaen"/>
          <w:lang w:val="hy-AM"/>
        </w:rPr>
        <w:t>11</w:t>
      </w:r>
      <w:r w:rsidR="001C19B0" w:rsidRPr="00362494">
        <w:rPr>
          <w:rFonts w:ascii="GHEA Grapalat" w:hAnsi="GHEA Grapalat"/>
          <w:vertAlign w:val="superscript"/>
        </w:rPr>
        <w:t>00</w:t>
      </w:r>
      <w:r w:rsidR="003F7B6C">
        <w:rPr>
          <w:rFonts w:ascii="GHEA Grapalat" w:hAnsi="GHEA Grapalat"/>
        </w:rPr>
        <w:t>часов "</w:t>
      </w:r>
      <w:r w:rsidR="00EE056B">
        <w:rPr>
          <w:rFonts w:ascii="GHEA Grapalat" w:hAnsi="GHEA Grapalat"/>
          <w:lang w:val="en-US"/>
        </w:rPr>
        <w:t>23</w:t>
      </w:r>
      <w:r w:rsidR="009A3C0B">
        <w:rPr>
          <w:rFonts w:ascii="GHEA Grapalat" w:hAnsi="GHEA Grapalat"/>
        </w:rPr>
        <w:t>" "1</w:t>
      </w:r>
      <w:r w:rsidR="009A3C0B">
        <w:rPr>
          <w:rFonts w:ascii="Sylfaen" w:hAnsi="Sylfaen"/>
          <w:lang w:val="hy-AM"/>
        </w:rPr>
        <w:t>1</w:t>
      </w:r>
      <w:r w:rsidR="001C19B0" w:rsidRPr="00362494">
        <w:rPr>
          <w:rFonts w:ascii="GHEA Grapalat" w:hAnsi="GHEA Grapalat"/>
        </w:rPr>
        <w:t>" "2019г".</w:t>
      </w:r>
    </w:p>
    <w:p w:rsidR="00BE1C5E" w:rsidRPr="001B32D9" w:rsidRDefault="001305C6"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1C19B0" w:rsidRPr="00362494" w:rsidRDefault="001C19B0" w:rsidP="001C19B0">
      <w:pPr>
        <w:widowControl w:val="0"/>
        <w:jc w:val="both"/>
        <w:rPr>
          <w:rFonts w:ascii="GHEA Grapalat" w:hAnsi="GHEA Grapalat"/>
        </w:rPr>
      </w:pPr>
      <w:r w:rsidRPr="001C19B0">
        <w:rPr>
          <w:rFonts w:ascii="GHEA Grapalat" w:hAnsi="GHEA Grapalat"/>
        </w:rPr>
        <w:t xml:space="preserve"> </w:t>
      </w:r>
      <w:r w:rsidRPr="00362494">
        <w:rPr>
          <w:rFonts w:ascii="GHEA Grapalat" w:hAnsi="GHEA Grapalat"/>
        </w:rPr>
        <w:t>Сатеник Закарян</w:t>
      </w:r>
    </w:p>
    <w:p w:rsidR="00754697" w:rsidRPr="003A1EBB" w:rsidRDefault="00BE1C5E" w:rsidP="00B46D58">
      <w:pPr>
        <w:pStyle w:val="a3"/>
        <w:widowControl w:val="0"/>
        <w:spacing w:line="240" w:lineRule="auto"/>
        <w:ind w:firstLine="0"/>
        <w:rPr>
          <w:rFonts w:ascii="GHEA Grapalat" w:hAnsi="GHEA Grapalat"/>
          <w:i w:val="0"/>
          <w:sz w:val="24"/>
          <w:szCs w:val="24"/>
        </w:rPr>
      </w:pPr>
      <w:r w:rsidRPr="00BE1C5E">
        <w:rPr>
          <w:rFonts w:ascii="GHEA Grapalat" w:hAnsi="GHEA Grapalat"/>
          <w:i w:val="0"/>
          <w:sz w:val="24"/>
          <w:szCs w:val="24"/>
        </w:rPr>
        <w:t>________</w:t>
      </w:r>
      <w:r w:rsidR="00754697" w:rsidRPr="00D3423E">
        <w:rPr>
          <w:rFonts w:ascii="GHEA Grapalat" w:hAnsi="GHEA Grapalat"/>
          <w:i w:val="0"/>
          <w:sz w:val="24"/>
          <w:szCs w:val="24"/>
        </w:rPr>
        <w:t>_________________</w:t>
      </w:r>
    </w:p>
    <w:p w:rsidR="009F18D0" w:rsidRPr="003A1EBB" w:rsidRDefault="009F18D0" w:rsidP="00B46D58">
      <w:pPr>
        <w:pStyle w:val="a3"/>
        <w:widowControl w:val="0"/>
        <w:spacing w:after="160" w:line="240" w:lineRule="auto"/>
        <w:ind w:left="993" w:firstLine="0"/>
        <w:rPr>
          <w:rFonts w:ascii="GHEA Grapalat" w:hAnsi="GHEA Grapalat"/>
          <w:i w:val="0"/>
          <w:sz w:val="16"/>
          <w:szCs w:val="16"/>
        </w:rPr>
      </w:pPr>
      <w:r w:rsidRPr="00BE1C5E">
        <w:rPr>
          <w:rFonts w:ascii="GHEA Grapalat" w:hAnsi="GHEA Grapalat"/>
          <w:i w:val="0"/>
          <w:sz w:val="16"/>
          <w:szCs w:val="16"/>
        </w:rPr>
        <w:t>имя, фамилия</w:t>
      </w:r>
    </w:p>
    <w:p w:rsidR="001C19B0" w:rsidRPr="00413678" w:rsidRDefault="00754697" w:rsidP="00B46D58">
      <w:pPr>
        <w:pStyle w:val="a3"/>
        <w:widowControl w:val="0"/>
        <w:spacing w:after="160" w:line="240" w:lineRule="auto"/>
        <w:ind w:left="1701" w:firstLine="0"/>
        <w:rPr>
          <w:rFonts w:ascii="GHEA Grapalat" w:hAnsi="GHEA Grapalat"/>
          <w:sz w:val="24"/>
          <w:szCs w:val="24"/>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sidR="001C19B0" w:rsidRPr="00362494">
        <w:rPr>
          <w:rFonts w:ascii="GHEA Grapalat" w:hAnsi="GHEA Grapalat"/>
          <w:sz w:val="24"/>
          <w:szCs w:val="24"/>
        </w:rPr>
        <w:t>+374 93045578</w:t>
      </w:r>
    </w:p>
    <w:p w:rsidR="00A169B7" w:rsidRPr="00A169B7" w:rsidRDefault="001C19B0" w:rsidP="00A169B7">
      <w:pPr>
        <w:pStyle w:val="a3"/>
        <w:widowControl w:val="0"/>
        <w:spacing w:after="160" w:line="240" w:lineRule="auto"/>
        <w:ind w:left="1701" w:firstLine="0"/>
        <w:rPr>
          <w:rFonts w:ascii="Sylfaen" w:hAnsi="Sylfaen"/>
          <w:sz w:val="24"/>
          <w:szCs w:val="24"/>
          <w:lang w:val="hy-AM"/>
        </w:rPr>
      </w:pPr>
      <w:r>
        <w:rPr>
          <w:rFonts w:ascii="GHEA Grapalat" w:hAnsi="GHEA Grapalat"/>
          <w:i w:val="0"/>
          <w:sz w:val="24"/>
          <w:szCs w:val="24"/>
        </w:rPr>
        <w:t xml:space="preserve">Электронная почта </w:t>
      </w:r>
      <w:r w:rsidR="00A169B7" w:rsidRPr="00A169B7">
        <w:rPr>
          <w:rFonts w:ascii="GHEA Grapalat" w:hAnsi="GHEA Grapalat"/>
          <w:i w:val="0"/>
          <w:sz w:val="24"/>
          <w:szCs w:val="24"/>
          <w:lang w:val="af-ZA"/>
        </w:rPr>
        <w:t>y</w:t>
      </w:r>
      <w:r w:rsidR="00A169B7" w:rsidRPr="00A169B7">
        <w:rPr>
          <w:rFonts w:ascii="Sylfaen" w:hAnsi="Sylfaen" w:cs="Sylfaen"/>
          <w:bCs/>
          <w:sz w:val="24"/>
          <w:szCs w:val="24"/>
          <w:lang w:val="hy-AM"/>
        </w:rPr>
        <w:t>eghegnavan@schools.am</w:t>
      </w:r>
      <w:r w:rsidR="00A169B7" w:rsidRPr="00A169B7">
        <w:rPr>
          <w:rFonts w:ascii="GHEA Grapalat" w:hAnsi="GHEA Grapalat"/>
          <w:sz w:val="24"/>
          <w:szCs w:val="24"/>
        </w:rPr>
        <w:t xml:space="preserve">                    </w:t>
      </w:r>
    </w:p>
    <w:p w:rsidR="001C19B0" w:rsidRPr="00A169B7" w:rsidRDefault="001C19B0" w:rsidP="00A169B7">
      <w:pPr>
        <w:pStyle w:val="a3"/>
        <w:widowControl w:val="0"/>
        <w:spacing w:after="160" w:line="240" w:lineRule="auto"/>
        <w:ind w:left="1701" w:firstLine="0"/>
        <w:rPr>
          <w:rFonts w:ascii="GHEA Grapalat" w:hAnsi="GHEA Grapalat"/>
          <w:sz w:val="24"/>
          <w:szCs w:val="24"/>
          <w:u w:val="single"/>
        </w:rPr>
      </w:pPr>
      <w:r w:rsidRPr="00A169B7">
        <w:rPr>
          <w:rFonts w:ascii="GHEA Grapalat" w:hAnsi="GHEA Grapalat"/>
          <w:sz w:val="24"/>
          <w:szCs w:val="24"/>
        </w:rPr>
        <w:t xml:space="preserve"> </w:t>
      </w:r>
      <w:r w:rsidR="00754697" w:rsidRPr="00A169B7">
        <w:rPr>
          <w:rFonts w:ascii="GHEA Grapalat" w:hAnsi="GHEA Grapalat"/>
          <w:sz w:val="24"/>
          <w:szCs w:val="24"/>
        </w:rPr>
        <w:t>Заказчик _</w:t>
      </w:r>
      <w:r w:rsidRPr="00A169B7">
        <w:rPr>
          <w:rFonts w:ascii="GHEA Grapalat" w:hAnsi="GHEA Grapalat"/>
          <w:sz w:val="24"/>
          <w:szCs w:val="24"/>
        </w:rPr>
        <w:t xml:space="preserve">&lt;&lt; </w:t>
      </w:r>
      <w:r w:rsidR="00DF1888">
        <w:rPr>
          <w:rFonts w:ascii="Sylfaen" w:hAnsi="Sylfaen"/>
          <w:sz w:val="24"/>
          <w:szCs w:val="24"/>
          <w:lang w:val="hy-AM"/>
        </w:rPr>
        <w:t>Егегна</w:t>
      </w:r>
      <w:r w:rsidR="00DF1888" w:rsidRPr="009A3C0B">
        <w:rPr>
          <w:rFonts w:ascii="Sylfaen" w:hAnsi="Sylfaen"/>
          <w:sz w:val="24"/>
          <w:szCs w:val="24"/>
        </w:rPr>
        <w:t>в</w:t>
      </w:r>
      <w:r w:rsidR="00A169B7" w:rsidRPr="00A169B7">
        <w:rPr>
          <w:rFonts w:ascii="Sylfaen" w:hAnsi="Sylfaen"/>
          <w:sz w:val="24"/>
          <w:szCs w:val="24"/>
          <w:lang w:val="hy-AM"/>
        </w:rPr>
        <w:t xml:space="preserve">анская </w:t>
      </w:r>
      <w:r w:rsidRPr="00A169B7">
        <w:rPr>
          <w:rFonts w:ascii="GHEA Grapalat" w:hAnsi="GHEA Grapalat"/>
          <w:sz w:val="24"/>
          <w:szCs w:val="24"/>
        </w:rPr>
        <w:t xml:space="preserve">средняя школа </w:t>
      </w:r>
      <w:r w:rsidRPr="00A169B7">
        <w:rPr>
          <w:rFonts w:ascii="Sylfaen" w:hAnsi="Sylfaen"/>
          <w:sz w:val="24"/>
          <w:szCs w:val="24"/>
          <w:lang w:val="af-ZA"/>
        </w:rPr>
        <w:t>&gt;&gt;</w:t>
      </w:r>
      <w:r w:rsidRPr="00A169B7">
        <w:rPr>
          <w:rFonts w:ascii="Sylfaen" w:hAnsi="Sylfaen" w:cs="Arial"/>
          <w:sz w:val="24"/>
          <w:szCs w:val="24"/>
          <w:lang w:val="af-ZA"/>
        </w:rPr>
        <w:t>ГНО</w:t>
      </w:r>
    </w:p>
    <w:p w:rsidR="00915A97" w:rsidRPr="00D5443D" w:rsidRDefault="00915A97" w:rsidP="00B46D58">
      <w:pPr>
        <w:pStyle w:val="a3"/>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1C19B0" w:rsidRPr="00362494" w:rsidRDefault="001C19B0" w:rsidP="001C19B0">
      <w:pPr>
        <w:widowControl w:val="0"/>
        <w:spacing w:line="360" w:lineRule="auto"/>
        <w:ind w:firstLine="567"/>
        <w:jc w:val="right"/>
        <w:rPr>
          <w:rFonts w:ascii="GHEA Grapalat" w:hAnsi="GHEA Grapalat" w:cs="Sylfaen"/>
          <w:i/>
        </w:rPr>
      </w:pPr>
      <w:r w:rsidRPr="00362494">
        <w:rPr>
          <w:rFonts w:ascii="GHEA Grapalat" w:hAnsi="GHEA Grapalat"/>
          <w:i/>
        </w:rPr>
        <w:lastRenderedPageBreak/>
        <w:t>Утверждено</w:t>
      </w:r>
    </w:p>
    <w:p w:rsidR="001C19B0" w:rsidRPr="00A169B7" w:rsidRDefault="001C19B0" w:rsidP="001C19B0">
      <w:pPr>
        <w:widowControl w:val="0"/>
        <w:spacing w:line="360" w:lineRule="auto"/>
        <w:ind w:firstLine="567"/>
        <w:jc w:val="right"/>
        <w:rPr>
          <w:rFonts w:ascii="GHEA Grapalat" w:hAnsi="GHEA Grapalat"/>
          <w:lang w:val="hy-AM"/>
        </w:rPr>
      </w:pPr>
      <w:r w:rsidRPr="00362494">
        <w:rPr>
          <w:rFonts w:ascii="GHEA Grapalat" w:hAnsi="GHEA Grapalat"/>
        </w:rPr>
        <w:t>Решением Оценочной комиссии запроса котировок</w:t>
      </w:r>
      <w:r w:rsidRPr="00362494">
        <w:rPr>
          <w:rFonts w:ascii="GHEA Grapalat" w:hAnsi="GHEA Grapalat" w:cs="Sylfaen"/>
          <w:i/>
        </w:rPr>
        <w:br/>
      </w:r>
      <w:r w:rsidRPr="00362494">
        <w:rPr>
          <w:rFonts w:ascii="GHEA Grapalat" w:hAnsi="GHEA Grapalat"/>
          <w:i/>
        </w:rPr>
        <w:tab/>
      </w:r>
      <w:r w:rsidR="003C5B3F" w:rsidRPr="00362494">
        <w:rPr>
          <w:rFonts w:ascii="GHEA Grapalat" w:hAnsi="GHEA Grapalat"/>
          <w:i/>
        </w:rPr>
        <w:t>№ 1</w:t>
      </w:r>
      <w:r w:rsidR="003C5B3F" w:rsidRPr="00362494">
        <w:rPr>
          <w:rFonts w:ascii="GHEA Grapalat" w:hAnsi="GHEA Grapalat"/>
          <w:i/>
        </w:rPr>
        <w:tab/>
      </w:r>
      <w:r w:rsidR="003C5B3F" w:rsidRPr="003C5B3F">
        <w:rPr>
          <w:rFonts w:ascii="GHEA Grapalat" w:hAnsi="GHEA Grapalat"/>
          <w:i/>
        </w:rPr>
        <w:t>от 21-11-.2019г.</w:t>
      </w:r>
      <w:r w:rsidR="003C5B3F" w:rsidRPr="003C5B3F">
        <w:rPr>
          <w:rFonts w:ascii="GHEA Grapalat" w:hAnsi="GHEA Grapalat" w:cs="Times Armenian"/>
          <w:i/>
        </w:rPr>
        <w:br/>
      </w:r>
      <w:r w:rsidRPr="00362494">
        <w:rPr>
          <w:rFonts w:ascii="GHEA Grapalat" w:hAnsi="GHEA Grapalat"/>
          <w:i/>
        </w:rPr>
        <w:t xml:space="preserve">под кодом </w:t>
      </w:r>
      <w:r w:rsidR="00A169B7">
        <w:rPr>
          <w:rFonts w:ascii="Sylfaen" w:hAnsi="Sylfaen"/>
          <w:i/>
          <w:lang w:val="hy-AM"/>
        </w:rPr>
        <w:t>Е</w:t>
      </w:r>
      <w:r w:rsidRPr="00362494">
        <w:rPr>
          <w:rFonts w:ascii="Sylfaen" w:hAnsi="Sylfaen"/>
          <w:i/>
        </w:rPr>
        <w:t>МД-ГH-APDzB-20/1-</w:t>
      </w:r>
      <w:r w:rsidR="00A169B7">
        <w:rPr>
          <w:rFonts w:ascii="Sylfaen" w:hAnsi="Sylfaen"/>
          <w:i/>
          <w:lang w:val="hy-AM"/>
        </w:rPr>
        <w:t>57</w:t>
      </w:r>
    </w:p>
    <w:p w:rsidR="001C19B0" w:rsidRPr="00362494" w:rsidRDefault="001C19B0" w:rsidP="001C19B0">
      <w:pPr>
        <w:widowControl w:val="0"/>
        <w:spacing w:line="360" w:lineRule="auto"/>
        <w:ind w:right="-7"/>
        <w:rPr>
          <w:rFonts w:ascii="GHEA Grapalat" w:hAnsi="GHEA Grapalat"/>
          <w:lang w:val="af-ZA"/>
        </w:rPr>
      </w:pPr>
      <w:r w:rsidRPr="007A6BE1">
        <w:rPr>
          <w:rFonts w:ascii="GHEA Grapalat" w:hAnsi="GHEA Grapalat"/>
        </w:rPr>
        <w:t xml:space="preserve">                                                         </w:t>
      </w:r>
      <w:r w:rsidRPr="00362494">
        <w:rPr>
          <w:rFonts w:ascii="Sylfaen" w:hAnsi="Sylfaen"/>
          <w:lang w:val="af-ZA"/>
        </w:rPr>
        <w:t xml:space="preserve">« </w:t>
      </w:r>
      <w:r w:rsidR="00DF1888">
        <w:rPr>
          <w:rFonts w:ascii="Sylfaen" w:hAnsi="Sylfaen"/>
          <w:lang w:val="hy-AM"/>
        </w:rPr>
        <w:t>Егегна</w:t>
      </w:r>
      <w:r w:rsidR="00DF1888" w:rsidRPr="00DF1888">
        <w:rPr>
          <w:rFonts w:ascii="Sylfaen" w:hAnsi="Sylfaen"/>
        </w:rPr>
        <w:t>в</w:t>
      </w:r>
      <w:r w:rsidR="00A169B7">
        <w:rPr>
          <w:rFonts w:ascii="Sylfaen" w:hAnsi="Sylfaen"/>
          <w:lang w:val="hy-AM"/>
        </w:rPr>
        <w:t>анская</w:t>
      </w:r>
      <w:r w:rsidRPr="00362494">
        <w:rPr>
          <w:rFonts w:ascii="Sylfaen" w:hAnsi="Sylfaen"/>
        </w:rPr>
        <w:t xml:space="preserve"> средняя школа ,Араратской области</w:t>
      </w:r>
      <w:r w:rsidRPr="00362494">
        <w:rPr>
          <w:rFonts w:ascii="Sylfaen" w:hAnsi="Sylfaen"/>
          <w:lang w:val="af-ZA"/>
        </w:rPr>
        <w:t xml:space="preserve">» </w:t>
      </w:r>
      <w:r w:rsidRPr="00362494">
        <w:rPr>
          <w:rFonts w:ascii="Sylfaen" w:hAnsi="Sylfaen" w:cs="Arial"/>
          <w:lang w:val="af-ZA"/>
        </w:rPr>
        <w:t>ГНО</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96865" w:rsidRPr="009044F1" w:rsidRDefault="001C19B0" w:rsidP="001C19B0">
      <w:pPr>
        <w:pStyle w:val="aa"/>
        <w:widowControl w:val="0"/>
        <w:spacing w:after="160"/>
        <w:ind w:right="-7"/>
        <w:rPr>
          <w:rFonts w:ascii="GHEA Grapalat" w:hAnsi="GHEA Grapalat" w:cs="Sylfaen"/>
        </w:rPr>
      </w:pPr>
      <w:r w:rsidRPr="00413678">
        <w:rPr>
          <w:rFonts w:ascii="GHEA Grapalat" w:hAnsi="GHEA Grapalat"/>
        </w:rPr>
        <w:t xml:space="preserve">                                                                          </w:t>
      </w:r>
      <w:r w:rsidR="000763E5">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1C19B0" w:rsidRPr="00362494" w:rsidRDefault="001C19B0" w:rsidP="001C19B0">
      <w:pPr>
        <w:rPr>
          <w:rFonts w:ascii="Sylfaen" w:hAnsi="Sylfaen" w:cs="Arial"/>
          <w:lang w:val="af-ZA"/>
        </w:rPr>
      </w:pPr>
      <w:r w:rsidRPr="00362494">
        <w:rPr>
          <w:rFonts w:ascii="GHEA Grapalat" w:hAnsi="GHEA Grapalat"/>
        </w:rPr>
        <w:t xml:space="preserve">НА ЗАПРОС КОТИРОВОК, ОБЪЯВЛЕННЫЙ С ЦЕЛЬЮ ПРИОБРЕТЕНИЯ </w:t>
      </w:r>
      <w:r w:rsidRPr="00362494">
        <w:rPr>
          <w:rFonts w:ascii="GHEA Grapalat" w:hAnsi="GHEA Grapalat"/>
          <w:u w:val="single"/>
        </w:rPr>
        <w:t xml:space="preserve">Пищевых продуктов  </w:t>
      </w:r>
      <w:r w:rsidRPr="00362494">
        <w:rPr>
          <w:rFonts w:ascii="GHEA Grapalat" w:hAnsi="GHEA Grapalat"/>
        </w:rPr>
        <w:t xml:space="preserve">ДЛЯ НУЖД </w:t>
      </w:r>
      <w:r w:rsidRPr="00362494">
        <w:rPr>
          <w:rFonts w:ascii="Sylfaen" w:hAnsi="Sylfaen"/>
          <w:lang w:val="af-ZA"/>
        </w:rPr>
        <w:t xml:space="preserve">« </w:t>
      </w:r>
      <w:r w:rsidR="00DF1888">
        <w:rPr>
          <w:rFonts w:ascii="Sylfaen" w:hAnsi="Sylfaen"/>
          <w:lang w:val="hy-AM"/>
        </w:rPr>
        <w:t>Егегна</w:t>
      </w:r>
      <w:r w:rsidR="00DF1888" w:rsidRPr="00DF1888">
        <w:rPr>
          <w:rFonts w:ascii="Sylfaen" w:hAnsi="Sylfaen"/>
        </w:rPr>
        <w:t>в</w:t>
      </w:r>
      <w:r w:rsidR="00A169B7">
        <w:rPr>
          <w:rFonts w:ascii="Sylfaen" w:hAnsi="Sylfaen"/>
          <w:lang w:val="hy-AM"/>
        </w:rPr>
        <w:t>анская</w:t>
      </w:r>
      <w:r w:rsidRPr="00362494">
        <w:rPr>
          <w:rFonts w:ascii="Sylfaen" w:hAnsi="Sylfaen"/>
        </w:rPr>
        <w:t>я средняя школа ,Араратской области</w:t>
      </w:r>
      <w:r w:rsidRPr="00362494">
        <w:rPr>
          <w:rFonts w:ascii="Sylfaen" w:hAnsi="Sylfaen"/>
          <w:lang w:val="af-ZA"/>
        </w:rPr>
        <w:t xml:space="preserve">» </w:t>
      </w:r>
      <w:r w:rsidRPr="00362494">
        <w:rPr>
          <w:rFonts w:ascii="Sylfaen" w:hAnsi="Sylfaen" w:cs="Arial"/>
          <w:lang w:val="af-ZA"/>
        </w:rPr>
        <w:t>ГНО</w:t>
      </w:r>
    </w:p>
    <w:p w:rsidR="001C19B0" w:rsidRPr="00413678" w:rsidRDefault="001C19B0" w:rsidP="001C19B0">
      <w:pPr>
        <w:rPr>
          <w:rFonts w:ascii="GHEA Grapalat" w:hAnsi="GHEA Grapalat"/>
        </w:rPr>
      </w:pPr>
    </w:p>
    <w:p w:rsidR="001A43A4" w:rsidRPr="001C19B0" w:rsidRDefault="00096865" w:rsidP="001C19B0">
      <w:pPr>
        <w:rPr>
          <w:rFonts w:ascii="GHEA Grapalat" w:hAnsi="GHEA Grapalat"/>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615B35" w:rsidRPr="00EC400D" w:rsidRDefault="001C19B0" w:rsidP="001C19B0">
      <w:pPr>
        <w:widowControl w:val="0"/>
        <w:rPr>
          <w:rFonts w:ascii="GHEA Grapalat" w:hAnsi="GHEA Grapalat"/>
          <w:sz w:val="20"/>
          <w:szCs w:val="20"/>
        </w:rPr>
      </w:pPr>
      <w:r w:rsidRPr="00362494">
        <w:rPr>
          <w:rFonts w:ascii="GHEA Grapalat" w:hAnsi="GHEA Grapalat"/>
        </w:rPr>
        <w:t xml:space="preserve">Пищевые продукты </w:t>
      </w:r>
      <w:r w:rsidRPr="00413678">
        <w:rPr>
          <w:rFonts w:ascii="GHEA Grapalat" w:hAnsi="GHEA Grapalat"/>
        </w:rPr>
        <w:t xml:space="preserve">   </w:t>
      </w:r>
      <w:r w:rsidR="005D7731" w:rsidRPr="002E069D">
        <w:rPr>
          <w:rFonts w:ascii="GHEA Grapalat" w:hAnsi="GHEA Grapalat"/>
          <w:b/>
        </w:rPr>
        <w:t>ДЛЯ НУЖД</w:t>
      </w:r>
      <w:r w:rsidR="00EB5576" w:rsidRPr="00EC400D">
        <w:rPr>
          <w:rFonts w:ascii="GHEA Grapalat" w:hAnsi="GHEA Grapalat"/>
        </w:rPr>
        <w:t xml:space="preserve"> </w:t>
      </w:r>
      <w:r w:rsidRPr="00362494">
        <w:rPr>
          <w:rFonts w:ascii="Sylfaen" w:hAnsi="Sylfaen"/>
          <w:lang w:val="af-ZA"/>
        </w:rPr>
        <w:t>«</w:t>
      </w:r>
      <w:r w:rsidR="00DF1888">
        <w:rPr>
          <w:rFonts w:ascii="Sylfaen" w:hAnsi="Sylfaen"/>
          <w:lang w:val="hy-AM"/>
        </w:rPr>
        <w:t>Егегна</w:t>
      </w:r>
      <w:r w:rsidR="00DF1888" w:rsidRPr="00DF1888">
        <w:rPr>
          <w:rFonts w:ascii="Sylfaen" w:hAnsi="Sylfaen"/>
        </w:rPr>
        <w:t>в</w:t>
      </w:r>
      <w:r w:rsidR="00A169B7">
        <w:rPr>
          <w:rFonts w:ascii="Sylfaen" w:hAnsi="Sylfaen"/>
          <w:lang w:val="hy-AM"/>
        </w:rPr>
        <w:t xml:space="preserve">анская </w:t>
      </w:r>
      <w:r w:rsidRPr="00362494">
        <w:rPr>
          <w:rFonts w:ascii="Sylfaen" w:hAnsi="Sylfaen"/>
          <w:lang w:val="af-ZA"/>
        </w:rPr>
        <w:t xml:space="preserve"> средняя школа,  </w:t>
      </w:r>
      <w:r w:rsidRPr="00362494">
        <w:rPr>
          <w:rFonts w:ascii="Sylfaen" w:hAnsi="Sylfaen"/>
        </w:rPr>
        <w:t>Араратской области</w:t>
      </w:r>
      <w:r w:rsidRPr="00362494">
        <w:rPr>
          <w:rFonts w:ascii="Sylfaen" w:hAnsi="Sylfaen"/>
          <w:lang w:val="af-ZA"/>
        </w:rPr>
        <w:t xml:space="preserve">» </w:t>
      </w:r>
      <w:r w:rsidRPr="00362494">
        <w:rPr>
          <w:rFonts w:ascii="Sylfaen" w:hAnsi="Sylfaen" w:cs="Arial"/>
          <w:lang w:val="af-ZA"/>
        </w:rPr>
        <w:t>ГНО</w:t>
      </w:r>
      <w:r w:rsidR="00EC400D" w:rsidRPr="00EC400D">
        <w:rPr>
          <w:rFonts w:ascii="GHEA Grapalat" w:hAnsi="GHEA Grapalat"/>
          <w:sz w:val="20"/>
          <w:szCs w:val="20"/>
        </w:rPr>
        <w:tab/>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1C19B0" w:rsidRPr="00362494">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5"/>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1C19B0" w:rsidRPr="00362494" w:rsidRDefault="00096865" w:rsidP="001C19B0">
      <w:pPr>
        <w:widowControl w:val="0"/>
        <w:spacing w:line="360" w:lineRule="auto"/>
        <w:jc w:val="center"/>
        <w:rPr>
          <w:rFonts w:ascii="GHEA Grapalat" w:hAnsi="GHEA Grapalat"/>
          <w:b/>
        </w:rPr>
      </w:pPr>
      <w:r w:rsidRPr="009044F1">
        <w:rPr>
          <w:rFonts w:ascii="GHEA Grapalat" w:hAnsi="GHEA Grapalat"/>
          <w:b/>
        </w:rPr>
        <w:t xml:space="preserve">ИНСТРУКЦИЯ ПО ПОДГОТОВКЕ ЗАЯВКИ </w:t>
      </w:r>
      <w:r w:rsidR="001C19B0" w:rsidRPr="00362494">
        <w:rPr>
          <w:rFonts w:ascii="GHEA Grapalat" w:hAnsi="GHEA Grapalat"/>
          <w:b/>
        </w:rPr>
        <w:t>НА ЗАПРОС КОТИРОВОК</w:t>
      </w:r>
    </w:p>
    <w:p w:rsidR="00096865" w:rsidRPr="001C19B0" w:rsidRDefault="001C19B0" w:rsidP="001C19B0">
      <w:pPr>
        <w:widowControl w:val="0"/>
        <w:spacing w:after="160"/>
        <w:rPr>
          <w:rFonts w:ascii="GHEA Grapalat" w:hAnsi="GHEA Grapalat"/>
          <w:b/>
        </w:rPr>
      </w:pPr>
      <w:r w:rsidRPr="00413678">
        <w:rPr>
          <w:rFonts w:ascii="GHEA Grapalat" w:hAnsi="GHEA Grapalat"/>
          <w:b/>
        </w:rPr>
        <w:lastRenderedPageBreak/>
        <w:t xml:space="preserve">            </w:t>
      </w:r>
      <w:r w:rsidR="00096865" w:rsidRPr="009044F1">
        <w:rPr>
          <w:rFonts w:ascii="GHEA Grapalat" w:hAnsi="GHEA Grapalat"/>
        </w:rPr>
        <w:t>1.</w:t>
      </w:r>
      <w:r w:rsidR="00096865"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1C19B0" w:rsidRPr="00362494">
        <w:rPr>
          <w:rFonts w:ascii="GHEA Grapalat" w:hAnsi="GHEA Grapalat"/>
          <w:spacing w:val="-6"/>
        </w:rPr>
        <w:t>запросе котировок</w:t>
      </w:r>
      <w:r w:rsidR="00096865" w:rsidRPr="006D2DF7">
        <w:rPr>
          <w:rFonts w:ascii="GHEA Grapalat" w:hAnsi="GHEA Grapalat"/>
          <w:spacing w:val="-6"/>
        </w:rPr>
        <w:t xml:space="preserve">, проводимом под кодом </w:t>
      </w:r>
      <w:r w:rsidR="00A169B7">
        <w:rPr>
          <w:rFonts w:ascii="Sylfaen" w:hAnsi="Sylfaen"/>
          <w:lang w:val="hy-AM"/>
        </w:rPr>
        <w:t>Е</w:t>
      </w:r>
      <w:r w:rsidR="001C19B0" w:rsidRPr="00362494">
        <w:rPr>
          <w:rFonts w:ascii="Sylfaen" w:hAnsi="Sylfaen"/>
        </w:rPr>
        <w:t>МД-</w:t>
      </w:r>
      <w:r w:rsidR="001C19B0" w:rsidRPr="00362494">
        <w:rPr>
          <w:rFonts w:ascii="Sylfaen" w:hAnsi="Sylfaen"/>
          <w:i/>
        </w:rPr>
        <w:t>ГH-APDzB-20</w:t>
      </w:r>
      <w:r w:rsidR="001C19B0" w:rsidRPr="00362494">
        <w:rPr>
          <w:rFonts w:ascii="Sylfaen" w:hAnsi="Sylfaen"/>
        </w:rPr>
        <w:t>/1-</w:t>
      </w:r>
      <w:r w:rsidR="00A169B7">
        <w:rPr>
          <w:rFonts w:ascii="Sylfaen" w:hAnsi="Sylfaen"/>
          <w:lang w:val="hy-AM"/>
        </w:rPr>
        <w:t>57</w:t>
      </w:r>
      <w:r w:rsidR="001C19B0"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w:t>
      </w:r>
      <w:r w:rsidR="001C19B0" w:rsidRPr="00362494">
        <w:rPr>
          <w:rFonts w:ascii="GHEA Grapalat" w:hAnsi="GHEA Grapalat"/>
          <w:sz w:val="16"/>
        </w:rPr>
        <w:t>&lt;&lt;</w:t>
      </w:r>
      <w:r w:rsidR="00DF1888" w:rsidRPr="00DF1888">
        <w:rPr>
          <w:rFonts w:ascii="GHEA Grapalat" w:hAnsi="GHEA Grapalat"/>
        </w:rPr>
        <w:t xml:space="preserve">Егегнаванская </w:t>
      </w:r>
      <w:r w:rsidR="001C19B0" w:rsidRPr="00362494">
        <w:rPr>
          <w:rFonts w:ascii="GHEA Grapalat" w:hAnsi="GHEA Grapalat"/>
        </w:rPr>
        <w:t xml:space="preserve">средняя школа &gt;&gt; </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"Наименование предмета закупки" (далее — также товар) для нужд "Наименование заказчика", которые сгруппированы в лоты "</w:t>
      </w:r>
      <w:r w:rsidR="00A169B7">
        <w:rPr>
          <w:rFonts w:ascii="Sylfaen" w:hAnsi="Sylfaen"/>
          <w:i w:val="0"/>
          <w:sz w:val="24"/>
          <w:szCs w:val="24"/>
          <w:lang w:val="hy-AM"/>
        </w:rPr>
        <w:t>20</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1C19B0" w:rsidRPr="009044F1" w:rsidTr="00A169B7">
        <w:trPr>
          <w:jc w:val="center"/>
        </w:trPr>
        <w:tc>
          <w:tcPr>
            <w:tcW w:w="1530" w:type="dxa"/>
            <w:vAlign w:val="center"/>
          </w:tcPr>
          <w:p w:rsidR="001C19B0" w:rsidRPr="009044F1" w:rsidRDefault="001C19B0"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bottom"/>
          </w:tcPr>
          <w:p w:rsidR="001C19B0" w:rsidRPr="001C19B0" w:rsidRDefault="001C19B0" w:rsidP="00A169B7">
            <w:r w:rsidRPr="001C19B0">
              <w:rPr>
                <w:rFonts w:ascii="Calibri" w:hAnsi="Calibri" w:cs="Calibri"/>
              </w:rPr>
              <w:t>хлеб</w:t>
            </w:r>
          </w:p>
        </w:tc>
      </w:tr>
      <w:tr w:rsidR="001C19B0" w:rsidRPr="009044F1" w:rsidTr="00A169B7">
        <w:trPr>
          <w:trHeight w:val="455"/>
          <w:jc w:val="center"/>
        </w:trPr>
        <w:tc>
          <w:tcPr>
            <w:tcW w:w="1530" w:type="dxa"/>
            <w:vAlign w:val="center"/>
          </w:tcPr>
          <w:p w:rsidR="001C19B0" w:rsidRPr="009044F1" w:rsidRDefault="001C19B0"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7704" w:type="dxa"/>
            <w:vAlign w:val="bottom"/>
          </w:tcPr>
          <w:p w:rsidR="001C19B0" w:rsidRPr="001C19B0" w:rsidRDefault="001C19B0" w:rsidP="00A169B7">
            <w:r w:rsidRPr="001C19B0">
              <w:rPr>
                <w:rFonts w:ascii="Sylfaen" w:hAnsi="Sylfaen"/>
              </w:rPr>
              <w:t>чечевица</w:t>
            </w:r>
          </w:p>
        </w:tc>
      </w:tr>
      <w:tr w:rsidR="001C19B0" w:rsidRPr="009044F1" w:rsidTr="00A169B7">
        <w:trPr>
          <w:jc w:val="center"/>
        </w:trPr>
        <w:tc>
          <w:tcPr>
            <w:tcW w:w="1530" w:type="dxa"/>
            <w:vAlign w:val="center"/>
          </w:tcPr>
          <w:p w:rsidR="001C19B0" w:rsidRPr="001C19B0" w:rsidRDefault="001C19B0" w:rsidP="00B46D58">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w:t>
            </w:r>
          </w:p>
        </w:tc>
        <w:tc>
          <w:tcPr>
            <w:tcW w:w="7704" w:type="dxa"/>
            <w:vAlign w:val="bottom"/>
          </w:tcPr>
          <w:p w:rsidR="001C19B0" w:rsidRPr="001C19B0" w:rsidRDefault="001C19B0" w:rsidP="00A169B7">
            <w:r w:rsidRPr="001C19B0">
              <w:rPr>
                <w:rFonts w:ascii="Sylfaen" w:hAnsi="Sylfaen"/>
              </w:rPr>
              <w:t>рис</w:t>
            </w:r>
          </w:p>
        </w:tc>
      </w:tr>
      <w:tr w:rsidR="001C19B0" w:rsidRPr="009044F1" w:rsidTr="00A169B7">
        <w:trPr>
          <w:jc w:val="center"/>
        </w:trPr>
        <w:tc>
          <w:tcPr>
            <w:tcW w:w="1530" w:type="dxa"/>
            <w:vAlign w:val="center"/>
          </w:tcPr>
          <w:p w:rsidR="001C19B0" w:rsidRPr="001C19B0" w:rsidRDefault="001C19B0" w:rsidP="00B46D58">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4</w:t>
            </w:r>
          </w:p>
        </w:tc>
        <w:tc>
          <w:tcPr>
            <w:tcW w:w="7704" w:type="dxa"/>
            <w:vAlign w:val="bottom"/>
          </w:tcPr>
          <w:p w:rsidR="001C19B0" w:rsidRPr="001C19B0" w:rsidRDefault="001C19B0" w:rsidP="00A169B7">
            <w:r w:rsidRPr="001C19B0">
              <w:rPr>
                <w:rFonts w:ascii="Sylfaen" w:hAnsi="Sylfaen"/>
              </w:rPr>
              <w:t>гречиха</w:t>
            </w:r>
          </w:p>
        </w:tc>
      </w:tr>
      <w:tr w:rsidR="001C19B0" w:rsidRPr="009044F1" w:rsidTr="00A169B7">
        <w:trPr>
          <w:jc w:val="center"/>
        </w:trPr>
        <w:tc>
          <w:tcPr>
            <w:tcW w:w="1530" w:type="dxa"/>
            <w:vAlign w:val="center"/>
          </w:tcPr>
          <w:p w:rsidR="001C19B0" w:rsidRPr="001C19B0" w:rsidRDefault="001C19B0" w:rsidP="00B46D58">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5</w:t>
            </w:r>
          </w:p>
        </w:tc>
        <w:tc>
          <w:tcPr>
            <w:tcW w:w="7704" w:type="dxa"/>
            <w:vAlign w:val="bottom"/>
          </w:tcPr>
          <w:p w:rsidR="001C19B0" w:rsidRPr="001C19B0" w:rsidRDefault="001C19B0" w:rsidP="00A169B7">
            <w:r w:rsidRPr="001C19B0">
              <w:rPr>
                <w:rFonts w:ascii="Sylfaen" w:hAnsi="Sylfaen"/>
              </w:rPr>
              <w:t>макароны</w:t>
            </w:r>
          </w:p>
        </w:tc>
      </w:tr>
      <w:tr w:rsidR="00DF1888" w:rsidRPr="009044F1" w:rsidTr="009C0857">
        <w:trPr>
          <w:jc w:val="center"/>
        </w:trPr>
        <w:tc>
          <w:tcPr>
            <w:tcW w:w="1530" w:type="dxa"/>
            <w:vAlign w:val="center"/>
          </w:tcPr>
          <w:p w:rsidR="00DF1888" w:rsidRPr="001C19B0" w:rsidRDefault="00DF1888" w:rsidP="00B46D58">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6</w:t>
            </w:r>
          </w:p>
        </w:tc>
        <w:tc>
          <w:tcPr>
            <w:tcW w:w="7704" w:type="dxa"/>
          </w:tcPr>
          <w:p w:rsidR="00DF1888" w:rsidRPr="00334965" w:rsidRDefault="00DF1888" w:rsidP="003E6F30">
            <w:pPr>
              <w:rPr>
                <w:rFonts w:ascii="Sylfaen" w:hAnsi="Sylfaen"/>
                <w:i/>
                <w:lang w:val="en-US"/>
              </w:rPr>
            </w:pPr>
            <w:r w:rsidRPr="00334965">
              <w:rPr>
                <w:rFonts w:ascii="Sylfaen" w:hAnsi="Sylfaen"/>
                <w:i/>
                <w:lang w:val="en-US"/>
              </w:rPr>
              <w:t>Пшеницная крупа</w:t>
            </w:r>
          </w:p>
        </w:tc>
      </w:tr>
      <w:tr w:rsidR="00DF1888" w:rsidRPr="009044F1" w:rsidTr="00861527">
        <w:trPr>
          <w:jc w:val="center"/>
        </w:trPr>
        <w:tc>
          <w:tcPr>
            <w:tcW w:w="1530" w:type="dxa"/>
            <w:vAlign w:val="center"/>
          </w:tcPr>
          <w:p w:rsidR="00DF1888" w:rsidRPr="001C19B0" w:rsidRDefault="00DF1888" w:rsidP="00B46D58">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7</w:t>
            </w:r>
          </w:p>
        </w:tc>
        <w:tc>
          <w:tcPr>
            <w:tcW w:w="7704" w:type="dxa"/>
            <w:vAlign w:val="center"/>
          </w:tcPr>
          <w:p w:rsidR="00DF1888" w:rsidRPr="00362494" w:rsidRDefault="00DF1888" w:rsidP="003E6F30">
            <w:pPr>
              <w:rPr>
                <w:rFonts w:ascii="Calibri" w:hAnsi="Calibri" w:cs="Calibri"/>
                <w:lang w:val="en-US"/>
              </w:rPr>
            </w:pPr>
            <w:r w:rsidRPr="00362494">
              <w:rPr>
                <w:rFonts w:ascii="Calibri" w:hAnsi="Calibri" w:cs="Calibri"/>
                <w:lang w:val="en-US"/>
              </w:rPr>
              <w:t>Растительное масло</w:t>
            </w:r>
          </w:p>
        </w:tc>
      </w:tr>
      <w:tr w:rsidR="001C19B0" w:rsidRPr="009044F1" w:rsidTr="00A169B7">
        <w:trPr>
          <w:jc w:val="center"/>
        </w:trPr>
        <w:tc>
          <w:tcPr>
            <w:tcW w:w="1530" w:type="dxa"/>
            <w:vAlign w:val="center"/>
          </w:tcPr>
          <w:p w:rsidR="001C19B0" w:rsidRPr="001C19B0" w:rsidRDefault="001C19B0" w:rsidP="00B46D58">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8</w:t>
            </w:r>
          </w:p>
        </w:tc>
        <w:tc>
          <w:tcPr>
            <w:tcW w:w="7704" w:type="dxa"/>
            <w:vAlign w:val="bottom"/>
          </w:tcPr>
          <w:p w:rsidR="001C19B0" w:rsidRPr="001C19B0" w:rsidRDefault="001C19B0" w:rsidP="00A169B7">
            <w:r w:rsidRPr="001C19B0">
              <w:rPr>
                <w:rFonts w:ascii="Sylfaen" w:hAnsi="Sylfaen"/>
              </w:rPr>
              <w:t>Сливочное масло</w:t>
            </w:r>
          </w:p>
        </w:tc>
      </w:tr>
      <w:tr w:rsidR="001C19B0" w:rsidRPr="009044F1" w:rsidTr="00A169B7">
        <w:trPr>
          <w:jc w:val="center"/>
        </w:trPr>
        <w:tc>
          <w:tcPr>
            <w:tcW w:w="1530" w:type="dxa"/>
            <w:vAlign w:val="center"/>
          </w:tcPr>
          <w:p w:rsidR="001C19B0" w:rsidRPr="001C19B0" w:rsidRDefault="001C19B0" w:rsidP="00B46D58">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9</w:t>
            </w:r>
          </w:p>
        </w:tc>
        <w:tc>
          <w:tcPr>
            <w:tcW w:w="7704" w:type="dxa"/>
            <w:vAlign w:val="bottom"/>
          </w:tcPr>
          <w:p w:rsidR="001C19B0" w:rsidRPr="00DC6C2F" w:rsidRDefault="00DC6C2F" w:rsidP="00DF7C90">
            <w:pPr>
              <w:rPr>
                <w:lang w:val="hy-AM"/>
              </w:rPr>
            </w:pPr>
            <w:r w:rsidRPr="001C19B0">
              <w:rPr>
                <w:rFonts w:ascii="Sylfaen" w:hAnsi="Sylfaen"/>
              </w:rPr>
              <w:t xml:space="preserve"> Куриная грудка</w:t>
            </w:r>
            <w:r>
              <w:rPr>
                <w:rFonts w:ascii="Sylfaen" w:hAnsi="Sylfaen"/>
                <w:lang w:val="hy-AM"/>
              </w:rPr>
              <w:t xml:space="preserve">  </w:t>
            </w:r>
          </w:p>
        </w:tc>
      </w:tr>
      <w:tr w:rsidR="001C19B0" w:rsidRPr="009044F1" w:rsidTr="00A169B7">
        <w:trPr>
          <w:jc w:val="center"/>
        </w:trPr>
        <w:tc>
          <w:tcPr>
            <w:tcW w:w="1530" w:type="dxa"/>
            <w:vAlign w:val="center"/>
          </w:tcPr>
          <w:p w:rsidR="001C19B0" w:rsidRPr="001C19B0" w:rsidRDefault="001C19B0" w:rsidP="00B46D58">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10</w:t>
            </w:r>
          </w:p>
        </w:tc>
        <w:tc>
          <w:tcPr>
            <w:tcW w:w="7704" w:type="dxa"/>
            <w:vAlign w:val="bottom"/>
          </w:tcPr>
          <w:p w:rsidR="001C19B0" w:rsidRPr="00DC6C2F" w:rsidRDefault="00DF7C90" w:rsidP="00A169B7">
            <w:pPr>
              <w:rPr>
                <w:lang w:val="hy-AM"/>
              </w:rPr>
            </w:pPr>
            <w:r>
              <w:rPr>
                <w:rFonts w:ascii="Sylfaen" w:hAnsi="Sylfaen"/>
                <w:lang w:val="hy-AM"/>
              </w:rPr>
              <w:t xml:space="preserve"> яицо</w:t>
            </w:r>
          </w:p>
        </w:tc>
      </w:tr>
      <w:tr w:rsidR="00DF7C90" w:rsidRPr="009044F1" w:rsidTr="00A169B7">
        <w:trPr>
          <w:jc w:val="center"/>
        </w:trPr>
        <w:tc>
          <w:tcPr>
            <w:tcW w:w="1530" w:type="dxa"/>
            <w:vAlign w:val="center"/>
          </w:tcPr>
          <w:p w:rsidR="00DF7C90" w:rsidRPr="001C19B0" w:rsidRDefault="00DF7C90" w:rsidP="00B46D58">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11</w:t>
            </w:r>
          </w:p>
        </w:tc>
        <w:tc>
          <w:tcPr>
            <w:tcW w:w="7704" w:type="dxa"/>
            <w:vAlign w:val="bottom"/>
          </w:tcPr>
          <w:p w:rsidR="00DF7C90" w:rsidRPr="00DC6C2F" w:rsidRDefault="00DF7C90" w:rsidP="00FF41D1">
            <w:pPr>
              <w:rPr>
                <w:lang w:val="hy-AM"/>
              </w:rPr>
            </w:pPr>
            <w:r>
              <w:rPr>
                <w:rFonts w:ascii="Sylfaen" w:hAnsi="Sylfaen"/>
                <w:lang w:val="hy-AM"/>
              </w:rPr>
              <w:t>мацун</w:t>
            </w:r>
          </w:p>
        </w:tc>
      </w:tr>
      <w:tr w:rsidR="00DF7C90" w:rsidRPr="009044F1" w:rsidTr="00A169B7">
        <w:trPr>
          <w:jc w:val="center"/>
        </w:trPr>
        <w:tc>
          <w:tcPr>
            <w:tcW w:w="1530" w:type="dxa"/>
            <w:vAlign w:val="center"/>
          </w:tcPr>
          <w:p w:rsidR="00DF7C90" w:rsidRPr="001C19B0" w:rsidRDefault="00DF7C90" w:rsidP="00B46D58">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12</w:t>
            </w:r>
          </w:p>
        </w:tc>
        <w:tc>
          <w:tcPr>
            <w:tcW w:w="7704" w:type="dxa"/>
            <w:vAlign w:val="bottom"/>
          </w:tcPr>
          <w:p w:rsidR="00DF7C90" w:rsidRPr="00DC6C2F" w:rsidRDefault="00DF7C90" w:rsidP="00FF41D1">
            <w:pPr>
              <w:rPr>
                <w:lang w:val="hy-AM"/>
              </w:rPr>
            </w:pPr>
            <w:r>
              <w:rPr>
                <w:rFonts w:ascii="Sylfaen" w:hAnsi="Sylfaen"/>
                <w:lang w:val="hy-AM"/>
              </w:rPr>
              <w:t xml:space="preserve">    </w:t>
            </w:r>
            <w:r w:rsidRPr="001C19B0">
              <w:rPr>
                <w:rFonts w:ascii="Sylfaen" w:hAnsi="Sylfaen"/>
              </w:rPr>
              <w:t>Томатная паста</w:t>
            </w:r>
          </w:p>
        </w:tc>
      </w:tr>
      <w:tr w:rsidR="00BA0239" w:rsidRPr="009044F1" w:rsidTr="00A169B7">
        <w:trPr>
          <w:jc w:val="center"/>
        </w:trPr>
        <w:tc>
          <w:tcPr>
            <w:tcW w:w="1530" w:type="dxa"/>
            <w:vAlign w:val="center"/>
          </w:tcPr>
          <w:p w:rsidR="00BA0239" w:rsidRPr="001C19B0" w:rsidRDefault="00BA0239" w:rsidP="00B46D58">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13</w:t>
            </w:r>
          </w:p>
        </w:tc>
        <w:tc>
          <w:tcPr>
            <w:tcW w:w="7704" w:type="dxa"/>
            <w:vAlign w:val="bottom"/>
          </w:tcPr>
          <w:p w:rsidR="00BA0239" w:rsidRPr="00DC6C2F" w:rsidRDefault="00BA0239" w:rsidP="00FF41D1">
            <w:pPr>
              <w:rPr>
                <w:lang w:val="hy-AM"/>
              </w:rPr>
            </w:pPr>
            <w:r>
              <w:rPr>
                <w:rFonts w:ascii="Sylfaen" w:hAnsi="Sylfaen"/>
                <w:lang w:val="hy-AM"/>
              </w:rPr>
              <w:t xml:space="preserve"> </w:t>
            </w:r>
            <w:r w:rsidRPr="001C19B0">
              <w:rPr>
                <w:rFonts w:ascii="Sylfaen" w:hAnsi="Sylfaen"/>
              </w:rPr>
              <w:t>Морковь</w:t>
            </w:r>
            <w:r>
              <w:rPr>
                <w:rFonts w:ascii="Sylfaen" w:hAnsi="Sylfaen"/>
                <w:lang w:val="hy-AM"/>
              </w:rPr>
              <w:t xml:space="preserve">  </w:t>
            </w:r>
          </w:p>
        </w:tc>
      </w:tr>
      <w:tr w:rsidR="00BA0239" w:rsidRPr="009044F1" w:rsidTr="00A169B7">
        <w:trPr>
          <w:jc w:val="center"/>
        </w:trPr>
        <w:tc>
          <w:tcPr>
            <w:tcW w:w="1530" w:type="dxa"/>
            <w:vAlign w:val="center"/>
          </w:tcPr>
          <w:p w:rsidR="00BA0239" w:rsidRPr="001C19B0" w:rsidRDefault="00BA0239" w:rsidP="00B46D58">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14</w:t>
            </w:r>
          </w:p>
        </w:tc>
        <w:tc>
          <w:tcPr>
            <w:tcW w:w="7704" w:type="dxa"/>
            <w:vAlign w:val="bottom"/>
          </w:tcPr>
          <w:p w:rsidR="00BA0239" w:rsidRPr="00DC6C2F" w:rsidRDefault="00BA0239" w:rsidP="00FF41D1">
            <w:pPr>
              <w:rPr>
                <w:lang w:val="hy-AM"/>
              </w:rPr>
            </w:pPr>
            <w:r>
              <w:rPr>
                <w:rFonts w:ascii="Sylfaen" w:hAnsi="Sylfaen"/>
                <w:lang w:val="hy-AM"/>
              </w:rPr>
              <w:t xml:space="preserve">  </w:t>
            </w:r>
            <w:r w:rsidRPr="001C19B0">
              <w:rPr>
                <w:rFonts w:ascii="Sylfaen" w:hAnsi="Sylfaen"/>
              </w:rPr>
              <w:t>Свекла</w:t>
            </w:r>
          </w:p>
        </w:tc>
      </w:tr>
      <w:tr w:rsidR="00BA0239" w:rsidRPr="009044F1" w:rsidTr="00A169B7">
        <w:trPr>
          <w:jc w:val="center"/>
        </w:trPr>
        <w:tc>
          <w:tcPr>
            <w:tcW w:w="1530" w:type="dxa"/>
            <w:vAlign w:val="center"/>
          </w:tcPr>
          <w:p w:rsidR="00BA0239" w:rsidRPr="001C19B0" w:rsidRDefault="00BA0239" w:rsidP="00B46D58">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15</w:t>
            </w:r>
          </w:p>
        </w:tc>
        <w:tc>
          <w:tcPr>
            <w:tcW w:w="7704" w:type="dxa"/>
            <w:vAlign w:val="bottom"/>
          </w:tcPr>
          <w:p w:rsidR="00BA0239" w:rsidRPr="00DC6C2F" w:rsidRDefault="00BA0239" w:rsidP="00FF41D1">
            <w:pPr>
              <w:rPr>
                <w:lang w:val="hy-AM"/>
              </w:rPr>
            </w:pPr>
            <w:r>
              <w:rPr>
                <w:rFonts w:ascii="Sylfaen" w:hAnsi="Sylfaen"/>
                <w:lang w:val="hy-AM"/>
              </w:rPr>
              <w:t xml:space="preserve"> </w:t>
            </w:r>
            <w:r w:rsidRPr="001C19B0">
              <w:rPr>
                <w:rFonts w:ascii="Sylfaen" w:hAnsi="Sylfaen"/>
              </w:rPr>
              <w:t>Картофель</w:t>
            </w:r>
          </w:p>
        </w:tc>
      </w:tr>
      <w:tr w:rsidR="001C19B0" w:rsidRPr="009044F1" w:rsidTr="00A169B7">
        <w:trPr>
          <w:jc w:val="center"/>
        </w:trPr>
        <w:tc>
          <w:tcPr>
            <w:tcW w:w="1530" w:type="dxa"/>
            <w:vAlign w:val="center"/>
          </w:tcPr>
          <w:p w:rsidR="001C19B0" w:rsidRPr="001C19B0" w:rsidRDefault="001C19B0" w:rsidP="00B46D58">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16</w:t>
            </w:r>
          </w:p>
        </w:tc>
        <w:tc>
          <w:tcPr>
            <w:tcW w:w="7704" w:type="dxa"/>
            <w:vAlign w:val="bottom"/>
          </w:tcPr>
          <w:p w:rsidR="001C19B0" w:rsidRPr="00DC6C2F" w:rsidRDefault="00BA0239" w:rsidP="00A169B7">
            <w:pPr>
              <w:rPr>
                <w:lang w:val="hy-AM"/>
              </w:rPr>
            </w:pPr>
            <w:r>
              <w:rPr>
                <w:rFonts w:ascii="Sylfaen" w:hAnsi="Sylfaen"/>
                <w:lang w:val="hy-AM"/>
              </w:rPr>
              <w:t xml:space="preserve">  </w:t>
            </w:r>
            <w:r w:rsidRPr="001C19B0">
              <w:rPr>
                <w:rFonts w:ascii="Sylfaen" w:hAnsi="Sylfaen"/>
              </w:rPr>
              <w:t>Капуста</w:t>
            </w:r>
          </w:p>
        </w:tc>
      </w:tr>
      <w:tr w:rsidR="001C19B0" w:rsidRPr="009044F1" w:rsidTr="00A169B7">
        <w:trPr>
          <w:jc w:val="center"/>
        </w:trPr>
        <w:tc>
          <w:tcPr>
            <w:tcW w:w="1530" w:type="dxa"/>
            <w:vAlign w:val="center"/>
          </w:tcPr>
          <w:p w:rsidR="001C19B0" w:rsidRPr="001C19B0" w:rsidRDefault="001C19B0" w:rsidP="00B46D58">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17</w:t>
            </w:r>
          </w:p>
        </w:tc>
        <w:tc>
          <w:tcPr>
            <w:tcW w:w="7704" w:type="dxa"/>
            <w:vAlign w:val="bottom"/>
          </w:tcPr>
          <w:p w:rsidR="001C19B0" w:rsidRPr="00DC6C2F" w:rsidRDefault="00BA0239" w:rsidP="00A169B7">
            <w:pPr>
              <w:rPr>
                <w:lang w:val="hy-AM"/>
              </w:rPr>
            </w:pPr>
            <w:r>
              <w:rPr>
                <w:rFonts w:ascii="Sylfaen" w:hAnsi="Sylfaen"/>
                <w:lang w:val="hy-AM"/>
              </w:rPr>
              <w:t xml:space="preserve">  гарох</w:t>
            </w:r>
          </w:p>
        </w:tc>
      </w:tr>
      <w:tr w:rsidR="00BA0239" w:rsidRPr="009044F1" w:rsidTr="00A169B7">
        <w:trPr>
          <w:jc w:val="center"/>
        </w:trPr>
        <w:tc>
          <w:tcPr>
            <w:tcW w:w="1530" w:type="dxa"/>
            <w:vAlign w:val="center"/>
          </w:tcPr>
          <w:p w:rsidR="00BA0239" w:rsidRPr="00DF7C90" w:rsidRDefault="00DF7C90" w:rsidP="00B46D58">
            <w:pPr>
              <w:pStyle w:val="23"/>
              <w:widowControl w:val="0"/>
              <w:spacing w:after="120" w:line="240" w:lineRule="auto"/>
              <w:ind w:firstLine="0"/>
              <w:jc w:val="center"/>
              <w:rPr>
                <w:rFonts w:ascii="Sylfaen" w:hAnsi="Sylfaen"/>
                <w:sz w:val="24"/>
                <w:szCs w:val="24"/>
                <w:lang w:val="hy-AM"/>
              </w:rPr>
            </w:pPr>
            <w:r>
              <w:rPr>
                <w:rFonts w:ascii="Sylfaen" w:hAnsi="Sylfaen"/>
                <w:sz w:val="24"/>
                <w:szCs w:val="24"/>
                <w:lang w:val="hy-AM"/>
              </w:rPr>
              <w:t>18</w:t>
            </w:r>
          </w:p>
        </w:tc>
        <w:tc>
          <w:tcPr>
            <w:tcW w:w="7704" w:type="dxa"/>
            <w:vAlign w:val="bottom"/>
          </w:tcPr>
          <w:p w:rsidR="00BA0239" w:rsidRPr="00DC6C2F" w:rsidRDefault="00BA0239" w:rsidP="00FF41D1">
            <w:pPr>
              <w:rPr>
                <w:lang w:val="hy-AM"/>
              </w:rPr>
            </w:pPr>
            <w:r>
              <w:rPr>
                <w:rFonts w:ascii="Sylfaen" w:hAnsi="Sylfaen"/>
                <w:lang w:val="hy-AM"/>
              </w:rPr>
              <w:t xml:space="preserve"> </w:t>
            </w:r>
            <w:r w:rsidRPr="001C19B0">
              <w:rPr>
                <w:rFonts w:ascii="Sylfaen" w:hAnsi="Sylfaen"/>
              </w:rPr>
              <w:t>Соль</w:t>
            </w:r>
          </w:p>
        </w:tc>
      </w:tr>
      <w:tr w:rsidR="00BA0239" w:rsidRPr="009044F1" w:rsidTr="00A169B7">
        <w:trPr>
          <w:jc w:val="center"/>
        </w:trPr>
        <w:tc>
          <w:tcPr>
            <w:tcW w:w="1530" w:type="dxa"/>
            <w:vAlign w:val="center"/>
          </w:tcPr>
          <w:p w:rsidR="00BA0239" w:rsidRPr="00DF7C90" w:rsidRDefault="00DF7C90" w:rsidP="00B46D58">
            <w:pPr>
              <w:pStyle w:val="23"/>
              <w:widowControl w:val="0"/>
              <w:spacing w:after="120" w:line="240" w:lineRule="auto"/>
              <w:ind w:firstLine="0"/>
              <w:jc w:val="center"/>
              <w:rPr>
                <w:rFonts w:ascii="Sylfaen" w:hAnsi="Sylfaen"/>
                <w:sz w:val="24"/>
                <w:szCs w:val="24"/>
                <w:lang w:val="hy-AM"/>
              </w:rPr>
            </w:pPr>
            <w:r>
              <w:rPr>
                <w:rFonts w:ascii="Sylfaen" w:hAnsi="Sylfaen"/>
                <w:sz w:val="24"/>
                <w:szCs w:val="24"/>
                <w:lang w:val="hy-AM"/>
              </w:rPr>
              <w:t>19</w:t>
            </w:r>
          </w:p>
        </w:tc>
        <w:tc>
          <w:tcPr>
            <w:tcW w:w="7704" w:type="dxa"/>
            <w:vAlign w:val="bottom"/>
          </w:tcPr>
          <w:p w:rsidR="00BA0239" w:rsidRPr="001C19B0" w:rsidRDefault="00BA0239" w:rsidP="00FF41D1">
            <w:pPr>
              <w:rPr>
                <w:rFonts w:ascii="Sylfaen" w:hAnsi="Sylfaen"/>
              </w:rPr>
            </w:pPr>
            <w:r w:rsidRPr="001C19B0">
              <w:rPr>
                <w:rFonts w:ascii="Sylfaen" w:hAnsi="Sylfaen"/>
              </w:rPr>
              <w:t>Лук</w:t>
            </w:r>
          </w:p>
        </w:tc>
      </w:tr>
      <w:tr w:rsidR="00BA0239" w:rsidRPr="009044F1" w:rsidTr="00A169B7">
        <w:trPr>
          <w:jc w:val="center"/>
        </w:trPr>
        <w:tc>
          <w:tcPr>
            <w:tcW w:w="1530" w:type="dxa"/>
            <w:vAlign w:val="center"/>
          </w:tcPr>
          <w:p w:rsidR="00BA0239" w:rsidRPr="00DF7C90" w:rsidRDefault="00DF7C90" w:rsidP="00B46D58">
            <w:pPr>
              <w:pStyle w:val="23"/>
              <w:widowControl w:val="0"/>
              <w:spacing w:after="120" w:line="240" w:lineRule="auto"/>
              <w:ind w:firstLine="0"/>
              <w:jc w:val="center"/>
              <w:rPr>
                <w:rFonts w:ascii="Sylfaen" w:hAnsi="Sylfaen"/>
                <w:sz w:val="24"/>
                <w:szCs w:val="24"/>
                <w:lang w:val="hy-AM"/>
              </w:rPr>
            </w:pPr>
            <w:r>
              <w:rPr>
                <w:rFonts w:ascii="Sylfaen" w:hAnsi="Sylfaen"/>
                <w:sz w:val="24"/>
                <w:szCs w:val="24"/>
                <w:lang w:val="hy-AM"/>
              </w:rPr>
              <w:t>2</w:t>
            </w:r>
          </w:p>
        </w:tc>
        <w:tc>
          <w:tcPr>
            <w:tcW w:w="7704" w:type="dxa"/>
            <w:vAlign w:val="bottom"/>
          </w:tcPr>
          <w:p w:rsidR="00BA0239" w:rsidRPr="00BA0239" w:rsidRDefault="00BA0239" w:rsidP="00A169B7">
            <w:pPr>
              <w:rPr>
                <w:rFonts w:ascii="Sylfaen" w:hAnsi="Sylfaen"/>
                <w:lang w:val="hy-AM"/>
              </w:rPr>
            </w:pPr>
            <w:r>
              <w:rPr>
                <w:rFonts w:ascii="Sylfaen" w:hAnsi="Sylfaen"/>
                <w:lang w:val="hy-AM"/>
              </w:rPr>
              <w:t>сок</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23"/>
        <w:widowControl w:val="0"/>
        <w:spacing w:after="160" w:line="240" w:lineRule="auto"/>
        <w:ind w:firstLine="567"/>
        <w:rPr>
          <w:rFonts w:ascii="GHEA Grapalat" w:hAnsi="GHEA Grapalat"/>
          <w:sz w:val="24"/>
          <w:szCs w:val="24"/>
        </w:rPr>
      </w:pPr>
    </w:p>
    <w:p w:rsidR="0085236E" w:rsidRPr="009044F1" w:rsidRDefault="00845AA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0"/>
        <w:gridCol w:w="3776"/>
      </w:tblGrid>
      <w:tr w:rsidR="0085236E" w:rsidRPr="009044F1" w:rsidTr="006D1826">
        <w:trPr>
          <w:jc w:val="center"/>
        </w:trPr>
        <w:tc>
          <w:tcPr>
            <w:tcW w:w="6356" w:type="dxa"/>
            <w:gridSpan w:val="2"/>
          </w:tcPr>
          <w:p w:rsidR="0085236E" w:rsidRPr="009044F1" w:rsidRDefault="0085236E" w:rsidP="00B46D58">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rsidTr="006D1826">
        <w:trPr>
          <w:jc w:val="center"/>
        </w:trPr>
        <w:tc>
          <w:tcPr>
            <w:tcW w:w="2580" w:type="dxa"/>
            <w:vAlign w:val="center"/>
          </w:tcPr>
          <w:p w:rsidR="0085236E" w:rsidRPr="009044F1" w:rsidRDefault="0085236E" w:rsidP="00B46D58">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85236E" w:rsidRPr="009044F1" w:rsidRDefault="0085236E" w:rsidP="00B46D58">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bl>
    <w:p w:rsidR="0085236E" w:rsidRPr="009044F1" w:rsidRDefault="0085236E"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lastRenderedPageBreak/>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6"/>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w:t>
      </w:r>
      <w:r w:rsidRPr="009044F1">
        <w:rPr>
          <w:rFonts w:ascii="GHEA Grapalat" w:hAnsi="GHEA Grapalat"/>
        </w:rPr>
        <w:lastRenderedPageBreak/>
        <w:t>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7"/>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09686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не позднее, чем "</w:t>
      </w:r>
      <w:r w:rsidR="00413678" w:rsidRPr="00413678">
        <w:rPr>
          <w:rFonts w:ascii="Sylfaen" w:hAnsi="Sylfaen"/>
          <w:i/>
          <w:sz w:val="24"/>
          <w:szCs w:val="24"/>
        </w:rPr>
        <w:t xml:space="preserve"> </w:t>
      </w:r>
      <w:r w:rsidR="00413678" w:rsidRPr="00362494">
        <w:rPr>
          <w:rFonts w:ascii="Sylfaen" w:hAnsi="Sylfaen"/>
          <w:i/>
          <w:sz w:val="24"/>
          <w:szCs w:val="24"/>
        </w:rPr>
        <w:t xml:space="preserve">село </w:t>
      </w:r>
      <w:r w:rsidR="00DF1888">
        <w:rPr>
          <w:rFonts w:ascii="Sylfaen" w:hAnsi="Sylfaen"/>
          <w:i/>
          <w:sz w:val="24"/>
          <w:szCs w:val="24"/>
          <w:lang w:val="hy-AM"/>
        </w:rPr>
        <w:t>Егегна</w:t>
      </w:r>
      <w:r w:rsidR="00DF1888" w:rsidRPr="00DF1888">
        <w:rPr>
          <w:rFonts w:ascii="Sylfaen" w:hAnsi="Sylfaen"/>
          <w:i/>
          <w:sz w:val="24"/>
          <w:szCs w:val="24"/>
        </w:rPr>
        <w:t>в</w:t>
      </w:r>
      <w:r w:rsidR="00DF7C90">
        <w:rPr>
          <w:rFonts w:ascii="Sylfaen" w:hAnsi="Sylfaen"/>
          <w:i/>
          <w:sz w:val="24"/>
          <w:szCs w:val="24"/>
          <w:lang w:val="hy-AM"/>
        </w:rPr>
        <w:t>анская</w:t>
      </w:r>
      <w:r w:rsidR="00413678" w:rsidRPr="00362494">
        <w:rPr>
          <w:rFonts w:ascii="Sylfaen" w:hAnsi="Sylfaen"/>
          <w:i/>
          <w:sz w:val="24"/>
          <w:szCs w:val="24"/>
        </w:rPr>
        <w:t xml:space="preserve"> средняя школа,  Араратской области» ГНО</w:t>
      </w:r>
      <w:r w:rsidR="00413678" w:rsidRPr="00362494">
        <w:rPr>
          <w:rFonts w:ascii="GHEA Grapalat" w:hAnsi="GHEA Grapalat"/>
          <w:sz w:val="24"/>
          <w:szCs w:val="24"/>
        </w:rPr>
        <w:t xml:space="preserve"> позднее, чем "</w:t>
      </w:r>
      <w:r w:rsidR="00DF7C90">
        <w:rPr>
          <w:rFonts w:ascii="Sylfaen" w:hAnsi="Sylfaen"/>
          <w:sz w:val="24"/>
          <w:szCs w:val="24"/>
          <w:lang w:val="hy-AM"/>
        </w:rPr>
        <w:t>11</w:t>
      </w:r>
      <w:r w:rsidR="00413678" w:rsidRPr="00362494">
        <w:rPr>
          <w:rFonts w:ascii="GHEA Grapalat" w:hAnsi="GHEA Grapalat"/>
          <w:sz w:val="24"/>
          <w:szCs w:val="24"/>
          <w:vertAlign w:val="superscript"/>
        </w:rPr>
        <w:t>00</w:t>
      </w:r>
      <w:r w:rsidR="00413678" w:rsidRPr="00362494">
        <w:rPr>
          <w:rFonts w:ascii="GHEA Grapalat" w:hAnsi="GHEA Grapalat"/>
          <w:sz w:val="24"/>
          <w:szCs w:val="24"/>
        </w:rPr>
        <w:t>" часов "7"</w:t>
      </w:r>
      <w:r w:rsidRPr="009044F1">
        <w:rPr>
          <w:rFonts w:ascii="GHEA Grapalat" w:hAnsi="GHEA Grapalat"/>
          <w:sz w:val="24"/>
          <w:szCs w:val="24"/>
        </w:rPr>
        <w:t xml:space="preserve">го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r w:rsidR="00DF7C90" w:rsidRPr="00DF7C90">
        <w:rPr>
          <w:rFonts w:ascii="Sylfaen" w:hAnsi="Sylfaen"/>
          <w:i/>
          <w:sz w:val="24"/>
          <w:szCs w:val="24"/>
          <w:lang w:val="hy-AM"/>
        </w:rPr>
        <w:t xml:space="preserve"> </w:t>
      </w:r>
      <w:r w:rsidR="00DF1888">
        <w:rPr>
          <w:rFonts w:ascii="Sylfaen" w:hAnsi="Sylfaen"/>
          <w:i/>
          <w:sz w:val="24"/>
          <w:szCs w:val="24"/>
          <w:lang w:val="hy-AM"/>
        </w:rPr>
        <w:t>Егегна</w:t>
      </w:r>
      <w:r w:rsidR="00DF1888" w:rsidRPr="00DF1888">
        <w:rPr>
          <w:rFonts w:ascii="Sylfaen" w:hAnsi="Sylfaen"/>
          <w:i/>
          <w:sz w:val="24"/>
          <w:szCs w:val="24"/>
        </w:rPr>
        <w:t>в</w:t>
      </w:r>
      <w:r w:rsidR="00DF7C90">
        <w:rPr>
          <w:rFonts w:ascii="Sylfaen" w:hAnsi="Sylfaen"/>
          <w:i/>
          <w:sz w:val="24"/>
          <w:szCs w:val="24"/>
          <w:lang w:val="hy-AM"/>
        </w:rPr>
        <w:t>анская</w:t>
      </w:r>
      <w:r w:rsidR="00DF7C90" w:rsidRPr="00362494">
        <w:rPr>
          <w:rFonts w:ascii="Sylfaen" w:hAnsi="Sylfaen"/>
          <w:i/>
          <w:sz w:val="24"/>
          <w:szCs w:val="24"/>
        </w:rPr>
        <w:t xml:space="preserve"> средняя школа,  Араратской области» ГНО</w:t>
      </w:r>
      <w:r w:rsidR="00DF7C90">
        <w:rPr>
          <w:rFonts w:ascii="GHEA Grapalat" w:hAnsi="GHEA Grapalat"/>
          <w:sz w:val="24"/>
          <w:szCs w:val="24"/>
        </w:rPr>
        <w:t xml:space="preserve"> </w:t>
      </w:r>
      <w:r>
        <w:rPr>
          <w:rFonts w:ascii="GHEA Grapalat" w:hAnsi="GHEA Grapalat"/>
          <w:sz w:val="24"/>
          <w:szCs w:val="24"/>
        </w:rPr>
        <w:t>" не позднее, чем "</w:t>
      </w:r>
      <w:r w:rsidR="00EE056B">
        <w:rPr>
          <w:rFonts w:ascii="Sylfaen" w:hAnsi="Sylfaen"/>
          <w:sz w:val="32"/>
          <w:szCs w:val="32"/>
          <w:vertAlign w:val="subscript"/>
          <w:lang w:val="en-US"/>
        </w:rPr>
        <w:t>23</w:t>
      </w:r>
      <w:r w:rsidR="00DF7C90" w:rsidRPr="00DF7C90">
        <w:rPr>
          <w:rFonts w:ascii="Sylfaen" w:hAnsi="Sylfaen"/>
          <w:sz w:val="32"/>
          <w:szCs w:val="32"/>
          <w:vertAlign w:val="subscript"/>
          <w:lang w:val="hy-AM"/>
        </w:rPr>
        <w:t xml:space="preserve"> декабря</w:t>
      </w:r>
      <w:r w:rsidRPr="00DF7C90">
        <w:rPr>
          <w:rFonts w:ascii="GHEA Grapalat" w:hAnsi="GHEA Grapalat"/>
          <w:sz w:val="32"/>
          <w:szCs w:val="32"/>
        </w:rPr>
        <w:t>"</w:t>
      </w:r>
      <w:r>
        <w:rPr>
          <w:rFonts w:ascii="GHEA Grapalat" w:hAnsi="GHEA Grapalat"/>
          <w:sz w:val="24"/>
          <w:szCs w:val="24"/>
        </w:rPr>
        <w:t xml:space="preserve"> часов "</w:t>
      </w:r>
      <w:r w:rsidR="00DF7C90">
        <w:rPr>
          <w:rFonts w:ascii="Sylfaen" w:hAnsi="Sylfaen"/>
          <w:sz w:val="24"/>
          <w:szCs w:val="24"/>
          <w:lang w:val="hy-AM"/>
        </w:rPr>
        <w:t>11</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DF7C90" w:rsidRPr="00DF7C90">
        <w:rPr>
          <w:rFonts w:ascii="Sylfaen" w:hAnsi="Sylfaen"/>
          <w:sz w:val="32"/>
          <w:szCs w:val="32"/>
          <w:vertAlign w:val="subscript"/>
          <w:lang w:val="hy-AM"/>
        </w:rPr>
        <w:t>Сатеник Закарян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EA6AE0">
        <w:rPr>
          <w:rStyle w:val="af6"/>
          <w:rFonts w:ascii="GHEA Grapalat" w:hAnsi="GHEA Grapalat" w:cs="Sylfaen"/>
          <w:sz w:val="24"/>
          <w:szCs w:val="24"/>
        </w:rPr>
        <w:footnoteReference w:customMarkFollows="1" w:id="8"/>
        <w:t>7</w:t>
      </w:r>
      <w:r w:rsidR="005F25EF">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9"/>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008463FB" w:rsidRPr="009044F1">
        <w:rPr>
          <w:rFonts w:ascii="GHEA Grapalat" w:hAnsi="GHEA Grapalat"/>
        </w:rPr>
        <w:t xml:space="preserve"> </w:t>
      </w:r>
      <w:r w:rsidRPr="009044F1">
        <w:rPr>
          <w:rFonts w:ascii="GHEA Grapalat" w:hAnsi="GHEA Grapalat"/>
        </w:rPr>
        <w:t>млн. драмов РА, однако представленные по</w:t>
      </w:r>
      <w:r w:rsidR="003A6791">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2A2F79">
        <w:rPr>
          <w:rStyle w:val="af6"/>
        </w:rPr>
        <w:footnoteReference w:customMarkFollows="1" w:id="10"/>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lastRenderedPageBreak/>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413678" w:rsidRPr="00413678">
        <w:rPr>
          <w:rFonts w:ascii="GHEA Grapalat" w:hAnsi="GHEA Grapalat"/>
          <w:sz w:val="24"/>
          <w:szCs w:val="24"/>
        </w:rPr>
        <w:t>7</w:t>
      </w:r>
      <w:r w:rsidRPr="009044F1">
        <w:rPr>
          <w:rFonts w:ascii="GHEA Grapalat" w:hAnsi="GHEA Grapalat"/>
          <w:sz w:val="24"/>
          <w:szCs w:val="24"/>
        </w:rPr>
        <w:t>"-ый день в "</w:t>
      </w:r>
      <w:r w:rsidR="005B5EE5">
        <w:rPr>
          <w:rFonts w:ascii="GHEA Grapalat" w:hAnsi="GHEA Grapalat"/>
          <w:sz w:val="24"/>
          <w:szCs w:val="24"/>
        </w:rPr>
        <w:t>1</w:t>
      </w:r>
      <w:r w:rsidR="005B5EE5">
        <w:rPr>
          <w:rFonts w:ascii="Sylfaen" w:hAnsi="Sylfaen"/>
          <w:sz w:val="24"/>
          <w:szCs w:val="24"/>
          <w:lang w:val="hy-AM"/>
        </w:rPr>
        <w:t>1</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af6"/>
          <w:rFonts w:ascii="GHEA Grapalat" w:hAnsi="GHEA Grapalat"/>
          <w:i w:val="0"/>
          <w:sz w:val="24"/>
          <w:szCs w:val="24"/>
        </w:rPr>
        <w:footnoteReference w:customMarkFollows="1" w:id="11"/>
        <w:t>10</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 xml:space="preserve">1 </w:t>
      </w:r>
      <w:r w:rsidRPr="009044F1">
        <w:rPr>
          <w:rFonts w:ascii="GHEA Grapalat" w:hAnsi="GHEA Grapalat"/>
          <w:i w:val="0"/>
          <w:sz w:val="24"/>
          <w:szCs w:val="24"/>
        </w:rPr>
        <w:lastRenderedPageBreak/>
        <w:t>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 xml:space="preserve">Договор, заключенный в соответствии с настоящим абзацем, расторгается, если в течение тридцати </w:t>
      </w:r>
      <w:r w:rsidRPr="00235D56">
        <w:rPr>
          <w:rFonts w:ascii="GHEA Grapalat" w:hAnsi="GHEA Grapalat"/>
          <w:sz w:val="24"/>
          <w:szCs w:val="24"/>
        </w:rPr>
        <w:lastRenderedPageBreak/>
        <w:t>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 xml:space="preserve">При этом в протоколе заседания комиссии </w:t>
      </w:r>
      <w:r w:rsidR="00895E05" w:rsidRPr="00895E05">
        <w:rPr>
          <w:rFonts w:ascii="GHEA Grapalat" w:hAnsi="GHEA Grapalat"/>
          <w:sz w:val="24"/>
          <w:szCs w:val="24"/>
        </w:rPr>
        <w:lastRenderedPageBreak/>
        <w:t>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12"/>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lastRenderedPageBreak/>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Если отобранный участник в течение 10 рабочих дней после получения уведомления о </w:t>
      </w:r>
      <w:r w:rsidRPr="009044F1">
        <w:rPr>
          <w:rFonts w:ascii="GHEA Grapalat" w:hAnsi="GHEA Grapalat"/>
        </w:rPr>
        <w:lastRenderedPageBreak/>
        <w:t>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банковской гарантии (</w:t>
      </w:r>
      <w:r w:rsidR="005C1C99">
        <w:rPr>
          <w:rFonts w:ascii="GHEA Grapalat" w:hAnsi="GHEA Grapalat"/>
        </w:rPr>
        <w:t>П</w:t>
      </w:r>
      <w:r w:rsidR="001647D2" w:rsidRPr="001647D2">
        <w:rPr>
          <w:rFonts w:ascii="GHEA Grapalat" w:hAnsi="GHEA Grapalat"/>
        </w:rPr>
        <w:t>риложение 4), которое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9A0467">
        <w:rPr>
          <w:rStyle w:val="af6"/>
          <w:rFonts w:ascii="GHEA Grapalat" w:hAnsi="GHEA Grapalat"/>
        </w:rPr>
        <w:footnoteReference w:customMarkFollows="1" w:id="13"/>
        <w:t>12</w:t>
      </w:r>
      <w:r w:rsidRPr="0027573B">
        <w:rPr>
          <w:rFonts w:ascii="GHEA Grapalat" w:hAnsi="GHEA Grapalat"/>
        </w:rPr>
        <w:t xml:space="preserve"> </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14"/>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w:t>
      </w:r>
      <w:r w:rsidRPr="009044F1">
        <w:rPr>
          <w:rFonts w:ascii="GHEA Grapalat" w:hAnsi="GHEA Grapalat"/>
        </w:rPr>
        <w:lastRenderedPageBreak/>
        <w:t xml:space="preserve">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xml:space="preserve">— Совета </w:t>
      </w:r>
      <w:r w:rsidRPr="009044F1">
        <w:rPr>
          <w:rFonts w:ascii="GHEA Grapalat" w:hAnsi="GHEA Grapalat"/>
        </w:rPr>
        <w:lastRenderedPageBreak/>
        <w:t>попечителей</w:t>
      </w:r>
      <w:r w:rsidR="0027573B">
        <w:rPr>
          <w:rStyle w:val="af6"/>
          <w:rFonts w:ascii="GHEA Grapalat" w:hAnsi="GHEA Grapalat"/>
        </w:rPr>
        <w:footnoteReference w:customMarkFollows="1" w:id="15"/>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w:t>
      </w:r>
      <w:r w:rsidRPr="009044F1">
        <w:rPr>
          <w:rFonts w:ascii="GHEA Grapalat" w:hAnsi="GHEA Grapalat"/>
        </w:rPr>
        <w:lastRenderedPageBreak/>
        <w:t>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 xml:space="preserve">вправе принимать следующие решения относительно действий или бездействия </w:t>
      </w:r>
      <w:r w:rsidRPr="009044F1">
        <w:rPr>
          <w:rFonts w:ascii="GHEA Grapalat" w:hAnsi="GHEA Grapalat"/>
        </w:rPr>
        <w:lastRenderedPageBreak/>
        <w:t>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EF521C" w:rsidRPr="00362494">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6"/>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7"/>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 xml:space="preserve">исключением документов, представленных либо утвержденных 3-ьей стороной, в </w:t>
      </w:r>
      <w:r w:rsidRPr="002658C9">
        <w:rPr>
          <w:rFonts w:ascii="GHEA Grapalat" w:hAnsi="GHEA Grapalat"/>
        </w:rPr>
        <w:lastRenderedPageBreak/>
        <w:t>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413678" w:rsidRDefault="00654E19" w:rsidP="00B46D58">
      <w:pPr>
        <w:pStyle w:val="norm"/>
        <w:widowControl w:val="0"/>
        <w:spacing w:after="160" w:line="240" w:lineRule="auto"/>
        <w:ind w:firstLine="284"/>
        <w:jc w:val="right"/>
        <w:rPr>
          <w:rFonts w:ascii="GHEA Grapalat" w:hAnsi="GHEA Grapalat"/>
          <w:b/>
          <w:sz w:val="24"/>
          <w:szCs w:val="24"/>
        </w:rPr>
      </w:pPr>
    </w:p>
    <w:p w:rsidR="00654E19" w:rsidRPr="00413678" w:rsidRDefault="00654E19" w:rsidP="00B46D58">
      <w:pPr>
        <w:pStyle w:val="norm"/>
        <w:widowControl w:val="0"/>
        <w:spacing w:after="160" w:line="240" w:lineRule="auto"/>
        <w:ind w:firstLine="284"/>
        <w:jc w:val="right"/>
        <w:rPr>
          <w:rFonts w:ascii="GHEA Grapalat" w:hAnsi="GHEA Grapalat"/>
          <w:b/>
          <w:sz w:val="24"/>
          <w:szCs w:val="24"/>
        </w:rPr>
      </w:pPr>
    </w:p>
    <w:p w:rsidR="00654E19" w:rsidRPr="00413678" w:rsidRDefault="00654E19" w:rsidP="00B46D58">
      <w:pPr>
        <w:pStyle w:val="norm"/>
        <w:widowControl w:val="0"/>
        <w:spacing w:after="160" w:line="240" w:lineRule="auto"/>
        <w:ind w:firstLine="284"/>
        <w:jc w:val="right"/>
        <w:rPr>
          <w:rFonts w:ascii="GHEA Grapalat" w:hAnsi="GHEA Grapalat"/>
          <w:b/>
          <w:sz w:val="24"/>
          <w:szCs w:val="24"/>
        </w:rPr>
      </w:pPr>
    </w:p>
    <w:p w:rsidR="00654E19" w:rsidRPr="00413678"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413678" w:rsidRPr="005B5EE5" w:rsidRDefault="00B2572B" w:rsidP="00413678">
      <w:pPr>
        <w:widowControl w:val="0"/>
        <w:spacing w:line="360" w:lineRule="auto"/>
        <w:ind w:firstLine="567"/>
        <w:jc w:val="right"/>
        <w:rPr>
          <w:rFonts w:ascii="GHEA Grapalat" w:hAnsi="GHEA Grapalat"/>
          <w:lang w:val="hy-AM"/>
        </w:rPr>
      </w:pPr>
      <w:r w:rsidRPr="00BF4E90">
        <w:rPr>
          <w:rFonts w:ascii="GHEA Grapalat" w:hAnsi="GHEA Grapalat"/>
          <w:b/>
        </w:rPr>
        <w:t xml:space="preserve">к Приглашению на </w:t>
      </w:r>
      <w:r w:rsidR="00413678" w:rsidRPr="00362494">
        <w:rPr>
          <w:rFonts w:ascii="GHEA Grapalat" w:hAnsi="GHEA Grapalat"/>
          <w:b/>
        </w:rPr>
        <w:t>ЗАПРОС КОТИРОВОК</w:t>
      </w:r>
      <w:r w:rsidR="00123294" w:rsidRPr="00BF4E90">
        <w:rPr>
          <w:rFonts w:ascii="GHEA Grapalat" w:hAnsi="GHEA Grapalat" w:cs="Arial"/>
          <w:b/>
        </w:rPr>
        <w:br/>
      </w:r>
      <w:r w:rsidRPr="00374F4A">
        <w:rPr>
          <w:rFonts w:ascii="GHEA Grapalat" w:hAnsi="GHEA Grapalat"/>
          <w:b/>
        </w:rPr>
        <w:t xml:space="preserve">под кодом </w:t>
      </w:r>
      <w:r w:rsidR="005B5EE5">
        <w:rPr>
          <w:rFonts w:ascii="Sylfaen" w:hAnsi="Sylfaen"/>
          <w:i/>
          <w:lang w:val="hy-AM"/>
        </w:rPr>
        <w:t>Е</w:t>
      </w:r>
      <w:r w:rsidR="00413678" w:rsidRPr="00362494">
        <w:rPr>
          <w:rFonts w:ascii="Sylfaen" w:hAnsi="Sylfaen"/>
          <w:i/>
        </w:rPr>
        <w:t>МД-ГH-APDzB-20/1-</w:t>
      </w:r>
      <w:r w:rsidR="005B5EE5">
        <w:rPr>
          <w:rFonts w:ascii="Sylfaen" w:hAnsi="Sylfaen"/>
          <w:i/>
          <w:lang w:val="hy-AM"/>
        </w:rPr>
        <w:t>57</w:t>
      </w:r>
    </w:p>
    <w:p w:rsidR="00B2572B" w:rsidRPr="00374F4A" w:rsidRDefault="00B2572B" w:rsidP="00413678">
      <w:pPr>
        <w:pStyle w:val="31"/>
        <w:widowControl w:val="0"/>
        <w:spacing w:after="160" w:line="240" w:lineRule="auto"/>
        <w:jc w:val="right"/>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413678" w:rsidRPr="00362494">
        <w:rPr>
          <w:rFonts w:ascii="GHEA Grapalat" w:hAnsi="GHEA Grapalat"/>
          <w:sz w:val="24"/>
          <w:szCs w:val="24"/>
        </w:rPr>
        <w:t>ЗАПРОС КОТИРОВОК</w:t>
      </w:r>
    </w:p>
    <w:p w:rsidR="00B2572B" w:rsidRPr="00374F4A" w:rsidRDefault="00B2572B" w:rsidP="00B46D58">
      <w:pPr>
        <w:widowControl w:val="0"/>
        <w:spacing w:after="120"/>
        <w:jc w:val="center"/>
        <w:rPr>
          <w:rFonts w:ascii="GHEA Grapalat" w:hAnsi="GHEA Grapalat"/>
        </w:rPr>
      </w:pPr>
    </w:p>
    <w:p w:rsidR="00374F4A" w:rsidRPr="00C4157A" w:rsidRDefault="00413678" w:rsidP="00B46D58">
      <w:pPr>
        <w:jc w:val="both"/>
        <w:rPr>
          <w:rFonts w:ascii="GHEA Grapalat" w:hAnsi="GHEA Grapalat"/>
        </w:rPr>
      </w:pPr>
      <w:r w:rsidRPr="007A6BE1">
        <w:rPr>
          <w:rFonts w:ascii="Sylfaen" w:hAnsi="Sylfaen"/>
          <w:lang w:val="af-ZA"/>
        </w:rPr>
        <w:t xml:space="preserve">« </w:t>
      </w:r>
      <w:r w:rsidR="005B5EE5">
        <w:rPr>
          <w:rFonts w:ascii="Sylfaen" w:hAnsi="Sylfaen"/>
          <w:lang w:val="hy-AM"/>
        </w:rPr>
        <w:t>Ег</w:t>
      </w:r>
      <w:r w:rsidR="00DF1888">
        <w:rPr>
          <w:rFonts w:ascii="Sylfaen" w:hAnsi="Sylfaen"/>
          <w:lang w:val="hy-AM"/>
        </w:rPr>
        <w:t>егна</w:t>
      </w:r>
      <w:r w:rsidR="00DF1888" w:rsidRPr="00DF1888">
        <w:rPr>
          <w:rFonts w:ascii="Sylfaen" w:hAnsi="Sylfaen"/>
        </w:rPr>
        <w:t>в</w:t>
      </w:r>
      <w:r w:rsidR="005B5EE5">
        <w:rPr>
          <w:rFonts w:ascii="Sylfaen" w:hAnsi="Sylfaen"/>
          <w:lang w:val="hy-AM"/>
        </w:rPr>
        <w:t>анская</w:t>
      </w:r>
      <w:r w:rsidRPr="007A6BE1">
        <w:rPr>
          <w:rFonts w:ascii="Sylfaen" w:hAnsi="Sylfaen"/>
        </w:rPr>
        <w:t xml:space="preserve"> средняя школа, Араратской области</w:t>
      </w:r>
      <w:r w:rsidRPr="007A6BE1">
        <w:rPr>
          <w:rFonts w:ascii="Sylfaen" w:hAnsi="Sylfaen"/>
          <w:lang w:val="af-ZA"/>
        </w:rPr>
        <w:t xml:space="preserve">» </w:t>
      </w:r>
      <w:r w:rsidRPr="007A6BE1">
        <w:rPr>
          <w:rFonts w:ascii="Sylfaen" w:hAnsi="Sylfaen" w:cs="Arial"/>
          <w:lang w:val="af-ZA"/>
        </w:rPr>
        <w:t>ГНО</w:t>
      </w:r>
      <w:r w:rsidRPr="00DA5EA0">
        <w:rPr>
          <w:rFonts w:ascii="GHEA Grapalat" w:hAnsi="GHEA Grapalat"/>
        </w:rPr>
        <w:t xml:space="preserve"> </w:t>
      </w:r>
      <w:r w:rsidR="00374F4A"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EF521C" w:rsidRPr="00EF521C" w:rsidRDefault="00374F4A" w:rsidP="00EF521C">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sidR="005B5EE5">
        <w:rPr>
          <w:rFonts w:ascii="GHEA Grapalat" w:hAnsi="GHEA Grapalat"/>
        </w:rPr>
        <w:t>1-</w:t>
      </w:r>
      <w:r w:rsidR="005B5EE5">
        <w:rPr>
          <w:rFonts w:ascii="Sylfaen" w:hAnsi="Sylfaen"/>
          <w:lang w:val="hy-AM"/>
        </w:rPr>
        <w:t>20</w:t>
      </w:r>
      <w:r w:rsidRPr="00C4157A">
        <w:rPr>
          <w:rFonts w:ascii="GHEA Grapalat" w:hAnsi="GHEA Grapalat"/>
        </w:rPr>
        <w:t>_</w:t>
      </w:r>
      <w:r w:rsidRPr="00A11905">
        <w:rPr>
          <w:rFonts w:ascii="GHEA Grapalat" w:hAnsi="GHEA Grapalat"/>
        </w:rPr>
        <w:t xml:space="preserve"> </w:t>
      </w:r>
      <w:r w:rsidRPr="00DA5EA0">
        <w:rPr>
          <w:rFonts w:ascii="GHEA Grapalat" w:hAnsi="GHEA Grapalat"/>
        </w:rPr>
        <w:t>объявленного</w:t>
      </w:r>
    </w:p>
    <w:p w:rsidR="00EF521C" w:rsidRPr="005B5EE5" w:rsidRDefault="00EF521C" w:rsidP="00EF521C">
      <w:pPr>
        <w:jc w:val="both"/>
        <w:rPr>
          <w:rFonts w:ascii="GHEA Grapalat" w:hAnsi="GHEA Grapalat"/>
          <w:sz w:val="20"/>
          <w:szCs w:val="20"/>
          <w:u w:val="single"/>
          <w:lang w:val="hy-AM"/>
        </w:rPr>
      </w:pPr>
      <w:r w:rsidRPr="007A6BE1">
        <w:rPr>
          <w:rFonts w:ascii="Sylfaen" w:hAnsi="Sylfaen"/>
          <w:lang w:val="af-ZA"/>
        </w:rPr>
        <w:t xml:space="preserve"> </w:t>
      </w:r>
      <w:r w:rsidR="00DF1888">
        <w:rPr>
          <w:rFonts w:ascii="Sylfaen" w:hAnsi="Sylfaen"/>
          <w:lang w:val="hy-AM"/>
        </w:rPr>
        <w:t>Егегна</w:t>
      </w:r>
      <w:r w:rsidR="00DF1888" w:rsidRPr="00DF1888">
        <w:rPr>
          <w:rFonts w:ascii="Sylfaen" w:hAnsi="Sylfaen"/>
        </w:rPr>
        <w:t>в</w:t>
      </w:r>
      <w:r w:rsidR="005B5EE5">
        <w:rPr>
          <w:rFonts w:ascii="Sylfaen" w:hAnsi="Sylfaen"/>
          <w:lang w:val="hy-AM"/>
        </w:rPr>
        <w:t>анская</w:t>
      </w:r>
      <w:r w:rsidRPr="007A6BE1">
        <w:rPr>
          <w:rFonts w:ascii="Sylfaen" w:hAnsi="Sylfaen"/>
        </w:rPr>
        <w:t xml:space="preserve"> средняя школа, Араратской области</w:t>
      </w:r>
      <w:r w:rsidRPr="007A6BE1">
        <w:rPr>
          <w:rFonts w:ascii="Sylfaen" w:hAnsi="Sylfaen"/>
          <w:lang w:val="af-ZA"/>
        </w:rPr>
        <w:t xml:space="preserve">» </w:t>
      </w:r>
      <w:r w:rsidRPr="007A6BE1">
        <w:rPr>
          <w:rFonts w:ascii="Sylfaen" w:hAnsi="Sylfaen" w:cs="Arial"/>
          <w:lang w:val="af-ZA"/>
        </w:rPr>
        <w:t>ГНО</w:t>
      </w:r>
      <w:r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5B5EE5">
        <w:rPr>
          <w:rFonts w:ascii="Sylfaen" w:hAnsi="Sylfaen"/>
          <w:i/>
          <w:sz w:val="20"/>
          <w:szCs w:val="20"/>
          <w:lang w:val="hy-AM"/>
        </w:rPr>
        <w:t>Е</w:t>
      </w:r>
      <w:r w:rsidRPr="00EF521C">
        <w:rPr>
          <w:rFonts w:ascii="Sylfaen" w:hAnsi="Sylfaen"/>
          <w:i/>
          <w:sz w:val="20"/>
          <w:szCs w:val="20"/>
        </w:rPr>
        <w:t>МД-ГH-APDzB-20/1-</w:t>
      </w:r>
      <w:r w:rsidR="005B5EE5">
        <w:rPr>
          <w:rFonts w:ascii="Sylfaen" w:hAnsi="Sylfaen"/>
          <w:i/>
          <w:sz w:val="20"/>
          <w:szCs w:val="20"/>
          <w:lang w:val="hy-AM"/>
        </w:rPr>
        <w:t>57</w:t>
      </w:r>
    </w:p>
    <w:p w:rsidR="00374F4A" w:rsidRPr="00BD0FD1" w:rsidRDefault="00374F4A" w:rsidP="00B46D58">
      <w:pPr>
        <w:jc w:val="both"/>
        <w:rPr>
          <w:rFonts w:ascii="GHEA Grapalat" w:hAnsi="GHEA Grapalat" w:cs="Sylfaen"/>
        </w:rPr>
      </w:pP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413678" w:rsidP="00B46D58">
      <w:pPr>
        <w:spacing w:after="160"/>
        <w:jc w:val="both"/>
        <w:rPr>
          <w:rFonts w:ascii="GHEA Grapalat" w:hAnsi="GHEA Grapalat"/>
        </w:rPr>
      </w:pPr>
      <w:r w:rsidRPr="00413678">
        <w:rPr>
          <w:rFonts w:ascii="GHEA Grapalat" w:hAnsi="GHEA Grapalat"/>
        </w:rPr>
        <w:t>ЗАПРОС КОТИРОВОК</w:t>
      </w:r>
      <w:r w:rsidRPr="00DA5EA0">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lastRenderedPageBreak/>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413678" w:rsidRPr="005B5EE5" w:rsidRDefault="006B3E56" w:rsidP="00413678">
      <w:pPr>
        <w:widowControl w:val="0"/>
        <w:spacing w:line="360" w:lineRule="auto"/>
        <w:ind w:firstLine="567"/>
        <w:jc w:val="right"/>
        <w:rPr>
          <w:rFonts w:ascii="GHEA Grapalat" w:hAnsi="GHEA Grapalat"/>
          <w:sz w:val="20"/>
          <w:szCs w:val="20"/>
          <w:lang w:val="hy-AM"/>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413678" w:rsidRPr="00413678">
        <w:rPr>
          <w:rFonts w:ascii="GHEA Grapalat" w:hAnsi="GHEA Grapalat"/>
        </w:rPr>
        <w:t xml:space="preserve">запрос катировке  </w:t>
      </w:r>
      <w:r w:rsidR="00B225D5" w:rsidRPr="00D3436F">
        <w:rPr>
          <w:rFonts w:ascii="GHEA Grapalat" w:hAnsi="GHEA Grapalat"/>
        </w:rPr>
        <w:t>конкурс</w:t>
      </w:r>
      <w:r>
        <w:rPr>
          <w:rFonts w:ascii="GHEA Grapalat" w:hAnsi="GHEA Grapalat"/>
        </w:rPr>
        <w:t xml:space="preserve"> под кодом </w:t>
      </w:r>
      <w:r w:rsidR="005B5EE5">
        <w:rPr>
          <w:rFonts w:ascii="Sylfaen" w:hAnsi="Sylfaen"/>
          <w:i/>
          <w:sz w:val="20"/>
          <w:szCs w:val="20"/>
          <w:lang w:val="hy-AM"/>
        </w:rPr>
        <w:t>Е</w:t>
      </w:r>
      <w:r w:rsidR="00413678" w:rsidRPr="00413678">
        <w:rPr>
          <w:rFonts w:ascii="Sylfaen" w:hAnsi="Sylfaen"/>
          <w:i/>
          <w:sz w:val="20"/>
          <w:szCs w:val="20"/>
        </w:rPr>
        <w:t>МД-ГH-APDzB-20/1-</w:t>
      </w:r>
      <w:r w:rsidR="005B5EE5">
        <w:rPr>
          <w:rFonts w:ascii="Sylfaen" w:hAnsi="Sylfaen"/>
          <w:i/>
          <w:sz w:val="20"/>
          <w:szCs w:val="20"/>
          <w:lang w:val="hy-AM"/>
        </w:rPr>
        <w:t>57</w:t>
      </w: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413678" w:rsidRPr="005B5EE5" w:rsidRDefault="006B3E56" w:rsidP="00413678">
      <w:pPr>
        <w:widowControl w:val="0"/>
        <w:spacing w:line="360" w:lineRule="auto"/>
        <w:ind w:firstLine="567"/>
        <w:jc w:val="right"/>
        <w:rPr>
          <w:rFonts w:ascii="GHEA Grapalat" w:hAnsi="GHEA Grapalat"/>
          <w:sz w:val="20"/>
          <w:szCs w:val="20"/>
          <w:lang w:val="hy-AM"/>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5B5EE5">
        <w:rPr>
          <w:rFonts w:ascii="Sylfaen" w:hAnsi="Sylfaen"/>
          <w:i/>
          <w:sz w:val="20"/>
          <w:szCs w:val="20"/>
          <w:lang w:val="hy-AM"/>
        </w:rPr>
        <w:t>Е</w:t>
      </w:r>
      <w:r w:rsidR="00413678" w:rsidRPr="00413678">
        <w:rPr>
          <w:rFonts w:ascii="Sylfaen" w:hAnsi="Sylfaen"/>
          <w:i/>
          <w:sz w:val="20"/>
          <w:szCs w:val="20"/>
        </w:rPr>
        <w:t>МД-ГH-APDzB-20/1-</w:t>
      </w:r>
      <w:r w:rsidR="005B5EE5">
        <w:rPr>
          <w:rFonts w:ascii="Sylfaen" w:hAnsi="Sylfaen"/>
          <w:i/>
          <w:sz w:val="20"/>
          <w:szCs w:val="20"/>
          <w:lang w:val="hy-AM"/>
        </w:rPr>
        <w:t>57</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 xml:space="preserve">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w:t>
      </w:r>
      <w:r>
        <w:rPr>
          <w:rFonts w:ascii="GHEA Grapalat" w:hAnsi="GHEA Grapalat"/>
        </w:rPr>
        <w:lastRenderedPageBreak/>
        <w:t>(реальные бенефициары)</w:t>
      </w:r>
      <w:r>
        <w:rPr>
          <w:rStyle w:val="af6"/>
          <w:rFonts w:ascii="GHEA Grapalat" w:hAnsi="GHEA Grapalat"/>
          <w:sz w:val="28"/>
          <w:szCs w:val="28"/>
        </w:rPr>
        <w:footnoteReference w:customMarkFollows="1" w:id="18"/>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7"/>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93891" w:rsidRDefault="00F36AD3" w:rsidP="00413678">
      <w:pPr>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413678" w:rsidRPr="005B5EE5" w:rsidRDefault="00413678" w:rsidP="00413678">
      <w:pPr>
        <w:widowControl w:val="0"/>
        <w:spacing w:line="360" w:lineRule="auto"/>
        <w:ind w:firstLine="567"/>
        <w:jc w:val="right"/>
        <w:rPr>
          <w:rFonts w:ascii="GHEA Grapalat" w:hAnsi="GHEA Grapalat"/>
          <w:lang w:val="hy-AM"/>
        </w:rPr>
      </w:pPr>
      <w:r w:rsidRPr="00362494">
        <w:rPr>
          <w:rFonts w:ascii="GHEA Grapalat" w:hAnsi="GHEA Grapalat"/>
        </w:rPr>
        <w:t>Решением Оценочной комиссии запроса котировок</w:t>
      </w:r>
      <w:r w:rsidRPr="00362494">
        <w:rPr>
          <w:rFonts w:ascii="GHEA Grapalat" w:hAnsi="GHEA Grapalat" w:cs="Sylfaen"/>
          <w:i/>
        </w:rPr>
        <w:br/>
      </w:r>
      <w:r w:rsidR="003C5B3F" w:rsidRPr="00362494">
        <w:rPr>
          <w:rFonts w:ascii="GHEA Grapalat" w:hAnsi="GHEA Grapalat"/>
          <w:i/>
        </w:rPr>
        <w:t>№ 1</w:t>
      </w:r>
      <w:r w:rsidR="003C5B3F" w:rsidRPr="00362494">
        <w:rPr>
          <w:rFonts w:ascii="GHEA Grapalat" w:hAnsi="GHEA Grapalat"/>
          <w:i/>
        </w:rPr>
        <w:tab/>
      </w:r>
      <w:r w:rsidR="003C5B3F" w:rsidRPr="003C5B3F">
        <w:rPr>
          <w:rFonts w:ascii="GHEA Grapalat" w:hAnsi="GHEA Grapalat"/>
          <w:i/>
        </w:rPr>
        <w:t>от 21-11-.2019г.</w:t>
      </w:r>
      <w:r w:rsidR="003C5B3F" w:rsidRPr="003C5B3F">
        <w:rPr>
          <w:rFonts w:ascii="GHEA Grapalat" w:hAnsi="GHEA Grapalat" w:cs="Times Armenian"/>
          <w:i/>
        </w:rPr>
        <w:br/>
      </w:r>
      <w:r w:rsidRPr="00362494">
        <w:rPr>
          <w:rFonts w:ascii="GHEA Grapalat" w:hAnsi="GHEA Grapalat"/>
          <w:i/>
        </w:rPr>
        <w:t xml:space="preserve">под кодом </w:t>
      </w:r>
      <w:r w:rsidR="005B5EE5">
        <w:rPr>
          <w:rFonts w:ascii="Sylfaen" w:hAnsi="Sylfaen"/>
          <w:i/>
          <w:lang w:val="hy-AM"/>
        </w:rPr>
        <w:t>Е</w:t>
      </w:r>
      <w:r w:rsidRPr="00362494">
        <w:rPr>
          <w:rFonts w:ascii="Sylfaen" w:hAnsi="Sylfaen"/>
          <w:i/>
        </w:rPr>
        <w:t>МД-ГH-APDzB-20/1-</w:t>
      </w:r>
      <w:r w:rsidR="005B5EE5">
        <w:rPr>
          <w:rFonts w:ascii="Sylfaen" w:hAnsi="Sylfaen"/>
          <w:i/>
          <w:lang w:val="hy-AM"/>
        </w:rPr>
        <w:t>57</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5B5EE5">
        <w:rPr>
          <w:rFonts w:ascii="Sylfaen" w:hAnsi="Sylfaen"/>
          <w:i/>
          <w:sz w:val="20"/>
          <w:szCs w:val="20"/>
          <w:lang w:val="hy-AM"/>
        </w:rPr>
        <w:t>Е</w:t>
      </w:r>
      <w:r w:rsidR="00413678" w:rsidRPr="00413678">
        <w:rPr>
          <w:rFonts w:ascii="Sylfaen" w:hAnsi="Sylfaen"/>
          <w:i/>
          <w:sz w:val="20"/>
          <w:szCs w:val="20"/>
        </w:rPr>
        <w:t>МД-ГH-APDzB-20/1-</w:t>
      </w:r>
      <w:r w:rsidR="005B5EE5">
        <w:rPr>
          <w:rFonts w:ascii="Sylfaen" w:hAnsi="Sylfaen"/>
          <w:i/>
          <w:sz w:val="20"/>
          <w:szCs w:val="20"/>
          <w:lang w:val="hy-AM"/>
        </w:rPr>
        <w:t>57</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413678" w:rsidRPr="005B5EE5" w:rsidRDefault="00413678" w:rsidP="00413678">
      <w:pPr>
        <w:widowControl w:val="0"/>
        <w:spacing w:line="360" w:lineRule="auto"/>
        <w:ind w:firstLine="567"/>
        <w:jc w:val="right"/>
        <w:rPr>
          <w:rFonts w:ascii="GHEA Grapalat" w:hAnsi="GHEA Grapalat"/>
          <w:sz w:val="20"/>
          <w:szCs w:val="20"/>
          <w:lang w:val="hy-AM"/>
        </w:rPr>
      </w:pPr>
      <w:r w:rsidRPr="00362494">
        <w:rPr>
          <w:rFonts w:ascii="GHEA Grapalat" w:hAnsi="GHEA Grapalat"/>
        </w:rPr>
        <w:t>Решением Оценочной комиссии запроса котировок</w:t>
      </w:r>
      <w:r w:rsidRPr="00362494">
        <w:rPr>
          <w:rFonts w:ascii="GHEA Grapalat" w:hAnsi="GHEA Grapalat" w:cs="Sylfaen"/>
          <w:i/>
        </w:rPr>
        <w:br/>
      </w:r>
      <w:r w:rsidR="003C5B3F" w:rsidRPr="00362494">
        <w:rPr>
          <w:rFonts w:ascii="GHEA Grapalat" w:hAnsi="GHEA Grapalat"/>
          <w:i/>
        </w:rPr>
        <w:t>№ 1</w:t>
      </w:r>
      <w:r w:rsidR="003C5B3F" w:rsidRPr="00362494">
        <w:rPr>
          <w:rFonts w:ascii="GHEA Grapalat" w:hAnsi="GHEA Grapalat"/>
          <w:i/>
        </w:rPr>
        <w:tab/>
      </w:r>
      <w:r w:rsidR="003C5B3F" w:rsidRPr="003C5B3F">
        <w:rPr>
          <w:rFonts w:ascii="GHEA Grapalat" w:hAnsi="GHEA Grapalat"/>
          <w:i/>
        </w:rPr>
        <w:t>от 21-11-.2019г.</w:t>
      </w:r>
      <w:r w:rsidR="003C5B3F" w:rsidRPr="003C5B3F">
        <w:rPr>
          <w:rFonts w:ascii="GHEA Grapalat" w:hAnsi="GHEA Grapalat" w:cs="Times Armenian"/>
          <w:i/>
        </w:rPr>
        <w:br/>
      </w:r>
      <w:r w:rsidRPr="00362494">
        <w:rPr>
          <w:rFonts w:ascii="GHEA Grapalat" w:hAnsi="GHEA Grapalat"/>
          <w:i/>
        </w:rPr>
        <w:t xml:space="preserve">под кодом </w:t>
      </w:r>
      <w:r w:rsidR="005B5EE5">
        <w:rPr>
          <w:rFonts w:ascii="Sylfaen" w:hAnsi="Sylfaen"/>
          <w:i/>
          <w:sz w:val="20"/>
          <w:szCs w:val="20"/>
          <w:lang w:val="hy-AM"/>
        </w:rPr>
        <w:t>Е</w:t>
      </w:r>
      <w:r w:rsidRPr="00413678">
        <w:rPr>
          <w:rFonts w:ascii="Sylfaen" w:hAnsi="Sylfaen"/>
          <w:i/>
          <w:sz w:val="20"/>
          <w:szCs w:val="20"/>
        </w:rPr>
        <w:t>МД-ГH-APDzB-20/1-</w:t>
      </w:r>
      <w:r w:rsidR="005B5EE5">
        <w:rPr>
          <w:rFonts w:ascii="Sylfaen" w:hAnsi="Sylfaen"/>
          <w:i/>
          <w:sz w:val="20"/>
          <w:szCs w:val="20"/>
          <w:lang w:val="hy-AM"/>
        </w:rPr>
        <w:t>57</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firstLine="567"/>
        <w:jc w:val="center"/>
        <w:rPr>
          <w:rFonts w:ascii="GHEA Grapalat" w:hAnsi="GHEA Grapalat"/>
        </w:rPr>
      </w:pPr>
    </w:p>
    <w:p w:rsidR="005B5EE5" w:rsidRPr="009044F1" w:rsidRDefault="00B2572B" w:rsidP="005B5EE5">
      <w:pPr>
        <w:widowControl w:val="0"/>
        <w:spacing w:after="120"/>
        <w:ind w:left="-66"/>
        <w:jc w:val="center"/>
        <w:rPr>
          <w:rFonts w:ascii="GHEA Grapalat" w:hAnsi="GHEA Grapalat"/>
          <w:b/>
        </w:rPr>
      </w:pPr>
      <w:r w:rsidRPr="005744FC">
        <w:rPr>
          <w:rFonts w:ascii="GHEA Grapalat" w:hAnsi="GHEA Grapalat"/>
          <w:spacing w:val="-6"/>
        </w:rPr>
        <w:t xml:space="preserve">Рассмотрев приглашение на </w:t>
      </w:r>
      <w:r w:rsidR="005B5EE5" w:rsidRPr="009044F1">
        <w:rPr>
          <w:rFonts w:ascii="GHEA Grapalat" w:hAnsi="GHEA Grapalat"/>
          <w:b/>
        </w:rPr>
        <w:t>ЦЕНОВОЕ ПРЕДЛОЖЕНИЕ</w:t>
      </w:r>
    </w:p>
    <w:p w:rsidR="00413678" w:rsidRPr="005B5EE5" w:rsidRDefault="00B2572B" w:rsidP="00413678">
      <w:pPr>
        <w:widowControl w:val="0"/>
        <w:spacing w:line="360" w:lineRule="auto"/>
        <w:ind w:firstLine="567"/>
        <w:jc w:val="right"/>
        <w:rPr>
          <w:rFonts w:ascii="GHEA Grapalat" w:hAnsi="GHEA Grapalat"/>
          <w:sz w:val="20"/>
          <w:szCs w:val="20"/>
          <w:lang w:val="hy-AM"/>
        </w:rPr>
      </w:pPr>
      <w:r w:rsidRPr="005744FC">
        <w:rPr>
          <w:rFonts w:ascii="GHEA Grapalat" w:hAnsi="GHEA Grapalat"/>
          <w:spacing w:val="-6"/>
        </w:rPr>
        <w:t xml:space="preserve">под кодом </w:t>
      </w:r>
      <w:r w:rsidR="005B5EE5">
        <w:rPr>
          <w:rFonts w:ascii="Sylfaen" w:hAnsi="Sylfaen"/>
          <w:i/>
          <w:sz w:val="20"/>
          <w:szCs w:val="20"/>
          <w:lang w:val="hy-AM"/>
        </w:rPr>
        <w:t>Е</w:t>
      </w:r>
      <w:r w:rsidR="00413678" w:rsidRPr="00413678">
        <w:rPr>
          <w:rFonts w:ascii="Sylfaen" w:hAnsi="Sylfaen"/>
          <w:i/>
          <w:sz w:val="20"/>
          <w:szCs w:val="20"/>
        </w:rPr>
        <w:t>МД-ГH-APDzB-20/1-</w:t>
      </w:r>
      <w:r w:rsidR="005B5EE5">
        <w:rPr>
          <w:rFonts w:ascii="Sylfaen" w:hAnsi="Sylfaen"/>
          <w:i/>
          <w:sz w:val="20"/>
          <w:szCs w:val="20"/>
          <w:lang w:val="hy-AM"/>
        </w:rPr>
        <w:t>57</w:t>
      </w:r>
    </w:p>
    <w:p w:rsidR="005646FC" w:rsidRPr="008842CE" w:rsidRDefault="005744FC" w:rsidP="00413678">
      <w:pPr>
        <w:widowControl w:val="0"/>
        <w:spacing w:after="160"/>
        <w:ind w:firstLine="567"/>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9"/>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413678" w:rsidRPr="005B5EE5" w:rsidRDefault="00413678" w:rsidP="00413678">
      <w:pPr>
        <w:widowControl w:val="0"/>
        <w:spacing w:line="360" w:lineRule="auto"/>
        <w:ind w:firstLine="567"/>
        <w:jc w:val="right"/>
        <w:rPr>
          <w:rFonts w:ascii="GHEA Grapalat" w:hAnsi="GHEA Grapalat"/>
          <w:lang w:val="hy-AM"/>
        </w:rPr>
      </w:pPr>
      <w:r w:rsidRPr="00362494">
        <w:rPr>
          <w:rFonts w:ascii="GHEA Grapalat" w:hAnsi="GHEA Grapalat"/>
        </w:rPr>
        <w:t>Решением Оценочной комиссии запроса котировок</w:t>
      </w:r>
      <w:r w:rsidRPr="00362494">
        <w:rPr>
          <w:rFonts w:ascii="GHEA Grapalat" w:hAnsi="GHEA Grapalat" w:cs="Sylfaen"/>
          <w:i/>
        </w:rPr>
        <w:br/>
      </w:r>
      <w:r w:rsidR="003C5B3F" w:rsidRPr="00362494">
        <w:rPr>
          <w:rFonts w:ascii="GHEA Grapalat" w:hAnsi="GHEA Grapalat"/>
          <w:i/>
        </w:rPr>
        <w:t>№ 1</w:t>
      </w:r>
      <w:r w:rsidR="003C5B3F" w:rsidRPr="00362494">
        <w:rPr>
          <w:rFonts w:ascii="GHEA Grapalat" w:hAnsi="GHEA Grapalat"/>
          <w:i/>
        </w:rPr>
        <w:tab/>
      </w:r>
      <w:r w:rsidR="003C5B3F" w:rsidRPr="003C5B3F">
        <w:rPr>
          <w:rFonts w:ascii="GHEA Grapalat" w:hAnsi="GHEA Grapalat"/>
          <w:i/>
        </w:rPr>
        <w:t>от 21-11-.2019г.</w:t>
      </w:r>
      <w:r w:rsidR="003C5B3F" w:rsidRPr="003C5B3F">
        <w:rPr>
          <w:rFonts w:ascii="GHEA Grapalat" w:hAnsi="GHEA Grapalat" w:cs="Times Armenian"/>
          <w:i/>
        </w:rPr>
        <w:br/>
      </w:r>
      <w:r w:rsidRPr="00362494">
        <w:rPr>
          <w:rFonts w:ascii="GHEA Grapalat" w:hAnsi="GHEA Grapalat"/>
          <w:i/>
        </w:rPr>
        <w:t>.</w:t>
      </w:r>
      <w:r w:rsidRPr="00362494">
        <w:rPr>
          <w:rFonts w:ascii="GHEA Grapalat" w:hAnsi="GHEA Grapalat" w:cs="Times Armenian"/>
          <w:i/>
        </w:rPr>
        <w:br/>
      </w:r>
      <w:r w:rsidRPr="00362494">
        <w:rPr>
          <w:rFonts w:ascii="GHEA Grapalat" w:hAnsi="GHEA Grapalat"/>
          <w:i/>
        </w:rPr>
        <w:t xml:space="preserve">под кодом </w:t>
      </w:r>
      <w:r w:rsidR="005B5EE5">
        <w:rPr>
          <w:rFonts w:ascii="Sylfaen" w:hAnsi="Sylfaen"/>
          <w:i/>
          <w:lang w:val="hy-AM"/>
        </w:rPr>
        <w:t>Е</w:t>
      </w:r>
      <w:r w:rsidRPr="00362494">
        <w:rPr>
          <w:rFonts w:ascii="Sylfaen" w:hAnsi="Sylfaen"/>
          <w:i/>
        </w:rPr>
        <w:t>МД-ГH-APDzB-20/1-</w:t>
      </w:r>
      <w:r w:rsidR="005B5EE5">
        <w:rPr>
          <w:rFonts w:ascii="Sylfaen" w:hAnsi="Sylfaen"/>
          <w:i/>
          <w:lang w:val="hy-AM"/>
        </w:rPr>
        <w:t>57</w:t>
      </w:r>
    </w:p>
    <w:p w:rsidR="00742F7B" w:rsidRPr="00B138F3" w:rsidRDefault="00742F7B" w:rsidP="00742F7B">
      <w:pPr>
        <w:pStyle w:val="31"/>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af5"/>
          <w:rFonts w:ascii="GHEA Grapalat" w:hAnsi="GHEA Grapalat"/>
          <w:sz w:val="16"/>
          <w:szCs w:val="16"/>
        </w:rPr>
        <w:t xml:space="preserve">                                                                                                       </w:t>
      </w:r>
      <w:r w:rsidRPr="00B138F3">
        <w:rPr>
          <w:rStyle w:val="af5"/>
          <w:rFonts w:ascii="GHEA Grapalat" w:hAnsi="GHEA Grapalat"/>
          <w:b w:val="0"/>
          <w:sz w:val="16"/>
          <w:szCs w:val="16"/>
        </w:rPr>
        <w:t>наименование участника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копия протокола заседания оценочной комиссии об отклонении заявки,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183DD8">
        <w:rPr>
          <w:rFonts w:ascii="GHEA Grapalat" w:eastAsiaTheme="minorHAnsi" w:hAnsi="GHEA Grapalat" w:cstheme="minorBidi"/>
        </w:rPr>
        <w:t>2) настоящая гарантия.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a3"/>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413678" w:rsidRPr="005B5EE5" w:rsidRDefault="00413678" w:rsidP="00413678">
      <w:pPr>
        <w:widowControl w:val="0"/>
        <w:spacing w:line="360" w:lineRule="auto"/>
        <w:ind w:firstLine="567"/>
        <w:jc w:val="right"/>
        <w:rPr>
          <w:rFonts w:ascii="GHEA Grapalat" w:hAnsi="GHEA Grapalat"/>
          <w:sz w:val="20"/>
          <w:szCs w:val="20"/>
          <w:lang w:val="hy-AM"/>
        </w:rPr>
      </w:pPr>
      <w:r w:rsidRPr="00362494">
        <w:rPr>
          <w:rFonts w:ascii="GHEA Grapalat" w:hAnsi="GHEA Grapalat"/>
        </w:rPr>
        <w:t>Решением Оценочной комиссии запроса котировок</w:t>
      </w:r>
      <w:r w:rsidRPr="00362494">
        <w:rPr>
          <w:rFonts w:ascii="GHEA Grapalat" w:hAnsi="GHEA Grapalat" w:cs="Sylfaen"/>
          <w:i/>
        </w:rPr>
        <w:br/>
      </w:r>
      <w:r w:rsidRPr="00362494">
        <w:rPr>
          <w:rFonts w:ascii="GHEA Grapalat" w:hAnsi="GHEA Grapalat"/>
          <w:i/>
        </w:rPr>
        <w:t>№ 1</w:t>
      </w:r>
      <w:r w:rsidRPr="00362494">
        <w:rPr>
          <w:rFonts w:ascii="GHEA Grapalat" w:hAnsi="GHEA Grapalat"/>
          <w:i/>
        </w:rPr>
        <w:tab/>
      </w:r>
      <w:r w:rsidRPr="003C5B3F">
        <w:rPr>
          <w:rFonts w:ascii="GHEA Grapalat" w:hAnsi="GHEA Grapalat"/>
          <w:i/>
        </w:rPr>
        <w:t xml:space="preserve">от </w:t>
      </w:r>
      <w:r w:rsidR="003C5B3F" w:rsidRPr="003C5B3F">
        <w:rPr>
          <w:rFonts w:ascii="GHEA Grapalat" w:hAnsi="GHEA Grapalat"/>
          <w:i/>
        </w:rPr>
        <w:t>21-11-</w:t>
      </w:r>
      <w:r w:rsidRPr="003C5B3F">
        <w:rPr>
          <w:rFonts w:ascii="GHEA Grapalat" w:hAnsi="GHEA Grapalat"/>
          <w:i/>
        </w:rPr>
        <w:t>.2019г.</w:t>
      </w:r>
      <w:r w:rsidRPr="003C5B3F">
        <w:rPr>
          <w:rFonts w:ascii="GHEA Grapalat" w:hAnsi="GHEA Grapalat" w:cs="Times Armenian"/>
          <w:i/>
        </w:rPr>
        <w:br/>
      </w:r>
      <w:r w:rsidRPr="00362494">
        <w:rPr>
          <w:rFonts w:ascii="GHEA Grapalat" w:hAnsi="GHEA Grapalat"/>
          <w:i/>
        </w:rPr>
        <w:t xml:space="preserve">под кодом </w:t>
      </w:r>
      <w:r w:rsidR="005B5EE5">
        <w:rPr>
          <w:rFonts w:ascii="Sylfaen" w:hAnsi="Sylfaen"/>
          <w:i/>
          <w:sz w:val="20"/>
          <w:szCs w:val="20"/>
          <w:lang w:val="hy-AM"/>
        </w:rPr>
        <w:t>Е</w:t>
      </w:r>
      <w:r w:rsidRPr="00413678">
        <w:rPr>
          <w:rFonts w:ascii="Sylfaen" w:hAnsi="Sylfaen"/>
          <w:i/>
          <w:sz w:val="20"/>
          <w:szCs w:val="20"/>
        </w:rPr>
        <w:t>МД-ГH-APDzB-20/1-</w:t>
      </w:r>
      <w:r w:rsidR="005B5EE5">
        <w:rPr>
          <w:rFonts w:ascii="Sylfaen" w:hAnsi="Sylfaen"/>
          <w:i/>
          <w:sz w:val="20"/>
          <w:szCs w:val="20"/>
          <w:lang w:val="hy-AM"/>
        </w:rPr>
        <w:t>57</w:t>
      </w:r>
    </w:p>
    <w:p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lastRenderedPageBreak/>
        <w:tab/>
      </w:r>
      <w:r w:rsidRPr="00B138F3">
        <w:rPr>
          <w:rFonts w:eastAsiaTheme="minorHAnsi" w:cstheme="minorBidi"/>
        </w:rPr>
        <w:t xml:space="preserve"> </w:t>
      </w:r>
    </w:p>
    <w:p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413678" w:rsidRPr="005B5EE5" w:rsidRDefault="00413678" w:rsidP="00413678">
      <w:pPr>
        <w:widowControl w:val="0"/>
        <w:spacing w:line="360" w:lineRule="auto"/>
        <w:ind w:firstLine="567"/>
        <w:jc w:val="right"/>
        <w:rPr>
          <w:rFonts w:ascii="GHEA Grapalat" w:hAnsi="GHEA Grapalat"/>
          <w:sz w:val="20"/>
          <w:szCs w:val="20"/>
          <w:lang w:val="hy-AM"/>
        </w:rPr>
      </w:pPr>
      <w:r w:rsidRPr="00362494">
        <w:rPr>
          <w:rFonts w:ascii="GHEA Grapalat" w:hAnsi="GHEA Grapalat"/>
        </w:rPr>
        <w:t>Оценочной комиссии запроса котировок</w:t>
      </w:r>
      <w:r w:rsidRPr="00362494">
        <w:rPr>
          <w:rFonts w:ascii="GHEA Grapalat" w:hAnsi="GHEA Grapalat" w:cs="Sylfaen"/>
          <w:i/>
        </w:rPr>
        <w:br/>
      </w:r>
      <w:r w:rsidRPr="00362494">
        <w:rPr>
          <w:rFonts w:ascii="GHEA Grapalat" w:hAnsi="GHEA Grapalat"/>
          <w:i/>
        </w:rPr>
        <w:t>№ 1</w:t>
      </w:r>
      <w:r w:rsidRPr="00362494">
        <w:rPr>
          <w:rFonts w:ascii="GHEA Grapalat" w:hAnsi="GHEA Grapalat"/>
          <w:i/>
        </w:rPr>
        <w:tab/>
        <w:t xml:space="preserve">от </w:t>
      </w:r>
      <w:r w:rsidR="003F7B6C">
        <w:rPr>
          <w:rFonts w:ascii="GHEA Grapalat" w:hAnsi="GHEA Grapalat"/>
          <w:i/>
          <w:lang w:val="en-US"/>
        </w:rPr>
        <w:t>28</w:t>
      </w:r>
      <w:r w:rsidR="003F7B6C" w:rsidRPr="003F7B6C">
        <w:rPr>
          <w:rFonts w:ascii="GHEA Grapalat" w:hAnsi="GHEA Grapalat"/>
          <w:i/>
          <w:lang w:val="en-US"/>
        </w:rPr>
        <w:t>-11-</w:t>
      </w:r>
      <w:r w:rsidRPr="003F7B6C">
        <w:rPr>
          <w:rFonts w:ascii="GHEA Grapalat" w:hAnsi="GHEA Grapalat"/>
          <w:i/>
        </w:rPr>
        <w:t>.2019г.</w:t>
      </w:r>
      <w:r w:rsidRPr="00362494">
        <w:rPr>
          <w:rFonts w:ascii="GHEA Grapalat" w:hAnsi="GHEA Grapalat" w:cs="Times Armenian"/>
          <w:i/>
        </w:rPr>
        <w:br/>
      </w:r>
      <w:r w:rsidRPr="00362494">
        <w:rPr>
          <w:rFonts w:ascii="GHEA Grapalat" w:hAnsi="GHEA Grapalat"/>
          <w:i/>
        </w:rPr>
        <w:t xml:space="preserve">под кодом </w:t>
      </w:r>
      <w:r w:rsidR="005B5EE5">
        <w:rPr>
          <w:rFonts w:ascii="Sylfaen" w:hAnsi="Sylfaen"/>
          <w:i/>
          <w:sz w:val="20"/>
          <w:szCs w:val="20"/>
          <w:lang w:val="hy-AM"/>
        </w:rPr>
        <w:t>Е</w:t>
      </w:r>
      <w:r w:rsidRPr="00413678">
        <w:rPr>
          <w:rFonts w:ascii="Sylfaen" w:hAnsi="Sylfaen"/>
          <w:i/>
          <w:sz w:val="20"/>
          <w:szCs w:val="20"/>
        </w:rPr>
        <w:t>МД-ГH-APDzB-20/1-</w:t>
      </w:r>
      <w:r w:rsidR="005B5EE5">
        <w:rPr>
          <w:rFonts w:ascii="Sylfaen" w:hAnsi="Sylfaen"/>
          <w:i/>
          <w:sz w:val="20"/>
          <w:szCs w:val="20"/>
          <w:lang w:val="hy-AM"/>
        </w:rPr>
        <w:t>57</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0"/>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DF1888">
        <w:rPr>
          <w:rFonts w:ascii="Sylfaen" w:hAnsi="Sylfaen"/>
          <w:lang w:val="hy-AM"/>
        </w:rPr>
        <w:t>Егегна</w:t>
      </w:r>
      <w:r w:rsidR="00DF1888" w:rsidRPr="00DF1888">
        <w:rPr>
          <w:rFonts w:ascii="Sylfaen" w:hAnsi="Sylfaen"/>
        </w:rPr>
        <w:t>в</w:t>
      </w:r>
      <w:r w:rsidR="005B5EE5">
        <w:rPr>
          <w:rFonts w:ascii="Sylfaen" w:hAnsi="Sylfaen"/>
          <w:lang w:val="hy-AM"/>
        </w:rPr>
        <w:t>анская</w:t>
      </w:r>
      <w:r w:rsidR="00413678" w:rsidRPr="007A6BE1">
        <w:rPr>
          <w:rFonts w:ascii="Sylfaen" w:hAnsi="Sylfaen"/>
        </w:rPr>
        <w:t xml:space="preserve"> средняя школа, Араратской области</w:t>
      </w:r>
      <w:r w:rsidR="00413678" w:rsidRPr="007A6BE1">
        <w:rPr>
          <w:rFonts w:ascii="Sylfaen" w:hAnsi="Sylfaen"/>
          <w:lang w:val="af-ZA"/>
        </w:rPr>
        <w:t xml:space="preserve">» </w:t>
      </w:r>
      <w:r w:rsidR="00413678" w:rsidRPr="007A6BE1">
        <w:rPr>
          <w:rFonts w:ascii="Sylfaen" w:hAnsi="Sylfaen" w:cs="Arial"/>
          <w:lang w:val="af-ZA"/>
        </w:rPr>
        <w:t>ГНО</w:t>
      </w:r>
      <w:r w:rsidR="00413678" w:rsidRPr="00362494">
        <w:rPr>
          <w:rFonts w:ascii="GHEA Grapalat" w:hAnsi="GHEA Grapalat"/>
        </w:rPr>
        <w:t xml:space="preserve">, </w:t>
      </w:r>
      <w:r w:rsidRPr="00B138F3">
        <w:rPr>
          <w:rFonts w:ascii="GHEA Grapalat" w:hAnsi="GHEA Grapalat"/>
          <w:spacing w:val="-6"/>
          <w:sz w:val="22"/>
          <w:szCs w:val="22"/>
        </w:rPr>
        <w:t xml:space="preserve"> *(далее — Заказчик) </w:t>
      </w:r>
    </w:p>
    <w:p w:rsidR="00413678" w:rsidRPr="005B5EE5" w:rsidRDefault="003D2FE2" w:rsidP="00413678">
      <w:pPr>
        <w:widowControl w:val="0"/>
        <w:spacing w:line="360" w:lineRule="auto"/>
        <w:rPr>
          <w:rFonts w:ascii="GHEA Grapalat" w:hAnsi="GHEA Grapalat"/>
          <w:sz w:val="20"/>
          <w:szCs w:val="20"/>
          <w:lang w:val="hy-AM"/>
        </w:rPr>
      </w:pPr>
      <w:r w:rsidRPr="00B138F3">
        <w:rPr>
          <w:rFonts w:ascii="GHEA Grapalat" w:hAnsi="GHEA Grapalat"/>
          <w:sz w:val="22"/>
          <w:szCs w:val="22"/>
        </w:rPr>
        <w:t>процедуре закупок под кодом</w:t>
      </w:r>
      <w:r w:rsidR="005B5EE5">
        <w:rPr>
          <w:rFonts w:ascii="Sylfaen" w:hAnsi="Sylfaen"/>
          <w:sz w:val="22"/>
          <w:szCs w:val="22"/>
          <w:lang w:val="hy-AM"/>
        </w:rPr>
        <w:t xml:space="preserve">  Е</w:t>
      </w:r>
      <w:r w:rsidR="00413678" w:rsidRPr="00413678">
        <w:rPr>
          <w:rFonts w:ascii="Sylfaen" w:hAnsi="Sylfaen"/>
          <w:i/>
          <w:sz w:val="20"/>
          <w:szCs w:val="20"/>
        </w:rPr>
        <w:t>МД-ГH-APDzB-20/1-</w:t>
      </w:r>
      <w:r w:rsidR="005B5EE5">
        <w:rPr>
          <w:rFonts w:ascii="Sylfaen" w:hAnsi="Sylfaen"/>
          <w:i/>
          <w:sz w:val="20"/>
          <w:szCs w:val="20"/>
          <w:lang w:val="hy-AM"/>
        </w:rPr>
        <w:t>57</w:t>
      </w:r>
    </w:p>
    <w:p w:rsidR="003D2FE2" w:rsidRPr="00B138F3" w:rsidRDefault="003D2FE2" w:rsidP="00413678">
      <w:pPr>
        <w:widowControl w:val="0"/>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Sylfaen" w:hAnsi="Sylfaen" w:cs="Sylfaen"/>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413678" w:rsidRPr="00362494" w:rsidRDefault="00413678" w:rsidP="00413678">
      <w:pPr>
        <w:widowControl w:val="0"/>
        <w:spacing w:line="360" w:lineRule="auto"/>
        <w:jc w:val="center"/>
        <w:rPr>
          <w:rFonts w:ascii="GHEA Grapalat" w:hAnsi="GHEA Grapalat"/>
          <w:b/>
        </w:rPr>
      </w:pPr>
      <w:r w:rsidRPr="00362494">
        <w:rPr>
          <w:rFonts w:ascii="GHEA Grapalat" w:hAnsi="GHEA Grapalat"/>
          <w:b/>
        </w:rPr>
        <w:t>---------------------------------</w:t>
      </w:r>
    </w:p>
    <w:p w:rsidR="00413678" w:rsidRPr="00362494" w:rsidRDefault="00413678" w:rsidP="00413678">
      <w:pPr>
        <w:widowControl w:val="0"/>
        <w:spacing w:line="360" w:lineRule="auto"/>
        <w:jc w:val="center"/>
        <w:rPr>
          <w:rFonts w:ascii="GHEA Grapalat" w:hAnsi="GHEA Grapalat"/>
          <w:b/>
        </w:rPr>
      </w:pPr>
      <w:r w:rsidRPr="00362494">
        <w:rPr>
          <w:rFonts w:ascii="GHEA Grapalat" w:hAnsi="GHEA Grapalat"/>
          <w:b/>
        </w:rPr>
        <w:lastRenderedPageBreak/>
        <w:t>/ подпись /</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A169B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A169B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169B7">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A169B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169B7">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A169B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169B7">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r w:rsidR="003C5B3F">
              <w:rPr>
                <w:rFonts w:ascii="Sylfaen" w:hAnsi="Sylfaen"/>
                <w:i/>
                <w:lang w:val="hy-AM"/>
              </w:rPr>
              <w:t xml:space="preserve"> Егегна</w:t>
            </w:r>
            <w:r w:rsidR="003C5B3F" w:rsidRPr="003C5B3F">
              <w:rPr>
                <w:rFonts w:ascii="Sylfaen" w:hAnsi="Sylfaen"/>
                <w:i/>
              </w:rPr>
              <w:t>в</w:t>
            </w:r>
            <w:r w:rsidR="003C5B3F">
              <w:rPr>
                <w:rFonts w:ascii="Sylfaen" w:hAnsi="Sylfaen"/>
                <w:i/>
                <w:lang w:val="hy-AM"/>
              </w:rPr>
              <w:t>анская</w:t>
            </w:r>
            <w:r w:rsidR="003C5B3F" w:rsidRPr="00362494">
              <w:rPr>
                <w:rFonts w:ascii="Sylfaen" w:hAnsi="Sylfaen"/>
                <w:i/>
              </w:rPr>
              <w:t xml:space="preserve"> средняя школа, Араратской области» ГНО</w:t>
            </w:r>
          </w:p>
        </w:tc>
      </w:tr>
      <w:tr w:rsidR="00B138F3" w:rsidRPr="00B138F3" w:rsidTr="00A169B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3C5B3F" w:rsidRDefault="00C3421C" w:rsidP="00A169B7">
            <w:pPr>
              <w:widowControl w:val="0"/>
              <w:tabs>
                <w:tab w:val="left" w:pos="855"/>
              </w:tabs>
              <w:spacing w:after="160"/>
              <w:ind w:left="360"/>
              <w:rPr>
                <w:rFonts w:ascii="GHEA Grapalat" w:hAnsi="GHEA Grapalat"/>
              </w:rPr>
            </w:pPr>
            <w:r w:rsidRPr="003C5B3F">
              <w:rPr>
                <w:rFonts w:ascii="GHEA Grapalat" w:hAnsi="GHEA Grapalat"/>
              </w:rPr>
              <w:t>5.</w:t>
            </w:r>
            <w:r w:rsidRPr="003C5B3F">
              <w:rPr>
                <w:rFonts w:ascii="GHEA Grapalat" w:hAnsi="GHEA Grapalat"/>
              </w:rPr>
              <w:tab/>
              <w:t>Обслуживающая плательщика Финансовая организация (банк):</w:t>
            </w:r>
            <w:r w:rsidR="003C5B3F" w:rsidRPr="003C5B3F">
              <w:rPr>
                <w:rFonts w:ascii="GHEA Grapalat" w:hAnsi="GHEA Grapalat"/>
                <w:sz w:val="20"/>
                <w:szCs w:val="20"/>
              </w:rPr>
              <w:t xml:space="preserve"> Центральное казначейство Минфин РА</w:t>
            </w:r>
          </w:p>
        </w:tc>
      </w:tr>
      <w:tr w:rsidR="00B138F3" w:rsidRPr="00B138F3" w:rsidTr="00A169B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3C5B3F" w:rsidRDefault="00C3421C" w:rsidP="00A169B7">
            <w:pPr>
              <w:widowControl w:val="0"/>
              <w:tabs>
                <w:tab w:val="left" w:pos="855"/>
              </w:tabs>
              <w:spacing w:after="160"/>
              <w:ind w:left="360"/>
              <w:rPr>
                <w:rFonts w:ascii="GHEA Grapalat" w:hAnsi="GHEA Grapalat"/>
              </w:rPr>
            </w:pPr>
            <w:r w:rsidRPr="003C5B3F">
              <w:rPr>
                <w:rFonts w:ascii="GHEA Grapalat" w:hAnsi="GHEA Grapalat"/>
              </w:rPr>
              <w:t>6.</w:t>
            </w:r>
            <w:r w:rsidRPr="003C5B3F">
              <w:rPr>
                <w:rFonts w:ascii="GHEA Grapalat" w:hAnsi="GHEA Grapalat"/>
              </w:rPr>
              <w:tab/>
              <w:t>Номер счета плательщика:</w:t>
            </w:r>
            <w:r w:rsidR="003C5B3F" w:rsidRPr="003C5B3F">
              <w:rPr>
                <w:rFonts w:ascii="Sylfaen" w:hAnsi="Sylfaen" w:cs="Arial"/>
                <w:sz w:val="20"/>
                <w:szCs w:val="20"/>
                <w:lang w:val="hy-AM"/>
              </w:rPr>
              <w:t>900428000211</w:t>
            </w:r>
          </w:p>
        </w:tc>
      </w:tr>
      <w:tr w:rsidR="00B138F3" w:rsidRPr="00B138F3" w:rsidTr="00A169B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3C5B3F" w:rsidRDefault="00C3421C" w:rsidP="00A169B7">
            <w:pPr>
              <w:widowControl w:val="0"/>
              <w:tabs>
                <w:tab w:val="left" w:pos="855"/>
              </w:tabs>
              <w:spacing w:after="160"/>
              <w:ind w:left="360"/>
              <w:rPr>
                <w:rFonts w:ascii="GHEA Grapalat" w:hAnsi="GHEA Grapalat"/>
              </w:rPr>
            </w:pPr>
            <w:r w:rsidRPr="003C5B3F">
              <w:rPr>
                <w:rFonts w:ascii="GHEA Grapalat" w:hAnsi="GHEA Grapalat"/>
              </w:rPr>
              <w:t>7.</w:t>
            </w:r>
            <w:r w:rsidRPr="003C5B3F">
              <w:rPr>
                <w:rFonts w:ascii="GHEA Grapalat" w:hAnsi="GHEA Grapalat"/>
              </w:rPr>
              <w:tab/>
              <w:t>УНН плательщика:</w:t>
            </w:r>
            <w:r w:rsidR="003C5B3F" w:rsidRPr="003C5B3F">
              <w:rPr>
                <w:rFonts w:ascii="Sylfaen" w:hAnsi="Sylfaen" w:cs="Arial"/>
                <w:sz w:val="20"/>
                <w:szCs w:val="20"/>
                <w:lang w:val="hy-AM"/>
              </w:rPr>
              <w:t>04104594</w:t>
            </w:r>
          </w:p>
        </w:tc>
      </w:tr>
      <w:tr w:rsidR="00B138F3" w:rsidRPr="00B138F3" w:rsidTr="00A169B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3C5B3F" w:rsidRDefault="00C3421C" w:rsidP="00A169B7">
            <w:pPr>
              <w:widowControl w:val="0"/>
              <w:tabs>
                <w:tab w:val="left" w:pos="855"/>
              </w:tabs>
              <w:spacing w:after="160"/>
              <w:ind w:left="360"/>
              <w:rPr>
                <w:rFonts w:ascii="GHEA Grapalat" w:hAnsi="GHEA Grapalat"/>
              </w:rPr>
            </w:pPr>
            <w:r w:rsidRPr="003C5B3F">
              <w:rPr>
                <w:rFonts w:ascii="GHEA Grapalat" w:hAnsi="GHEA Grapalat"/>
              </w:rPr>
              <w:t>8.</w:t>
            </w:r>
            <w:r w:rsidRPr="003C5B3F">
              <w:rPr>
                <w:rFonts w:ascii="GHEA Grapalat" w:hAnsi="GHEA Grapalat"/>
              </w:rPr>
              <w:tab/>
              <w:t>НЗОУ плательщика:</w:t>
            </w:r>
          </w:p>
        </w:tc>
      </w:tr>
      <w:tr w:rsidR="00B138F3" w:rsidRPr="00B138F3" w:rsidTr="00A169B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3C5B3F" w:rsidRDefault="00C3421C" w:rsidP="003C5B3F">
            <w:pPr>
              <w:widowControl w:val="0"/>
              <w:tabs>
                <w:tab w:val="left" w:pos="855"/>
              </w:tabs>
              <w:spacing w:after="160"/>
              <w:ind w:left="360"/>
              <w:rPr>
                <w:rFonts w:ascii="GHEA Grapalat" w:hAnsi="GHEA Grapalat"/>
              </w:rPr>
            </w:pPr>
            <w:r w:rsidRPr="003C5B3F">
              <w:rPr>
                <w:rFonts w:ascii="GHEA Grapalat" w:hAnsi="GHEA Grapalat"/>
              </w:rPr>
              <w:t>9.</w:t>
            </w:r>
            <w:r w:rsidRPr="003C5B3F">
              <w:rPr>
                <w:rFonts w:ascii="GHEA Grapalat" w:hAnsi="GHEA Grapalat"/>
              </w:rPr>
              <w:tab/>
              <w:t>Наименование, или имя, фамилия бенефициара:</w:t>
            </w:r>
          </w:p>
        </w:tc>
      </w:tr>
      <w:tr w:rsidR="00B138F3" w:rsidRPr="00B138F3" w:rsidTr="00A169B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3C5B3F" w:rsidRDefault="00C3421C" w:rsidP="00A169B7">
            <w:pPr>
              <w:widowControl w:val="0"/>
              <w:tabs>
                <w:tab w:val="left" w:pos="855"/>
              </w:tabs>
              <w:spacing w:after="160"/>
              <w:ind w:left="360"/>
              <w:rPr>
                <w:rFonts w:ascii="GHEA Grapalat" w:hAnsi="GHEA Grapalat"/>
              </w:rPr>
            </w:pPr>
            <w:r w:rsidRPr="003C5B3F">
              <w:rPr>
                <w:rFonts w:ascii="GHEA Grapalat" w:hAnsi="GHEA Grapalat"/>
              </w:rPr>
              <w:t>10.</w:t>
            </w:r>
            <w:r w:rsidRPr="003C5B3F">
              <w:rPr>
                <w:rFonts w:ascii="GHEA Grapalat" w:hAnsi="GHEA Grapalat"/>
              </w:rPr>
              <w:tab/>
              <w:t>НЗОУ бенефициара (не заполняется)</w:t>
            </w:r>
          </w:p>
        </w:tc>
      </w:tr>
      <w:tr w:rsidR="00B138F3" w:rsidRPr="00B138F3" w:rsidTr="00A169B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3C5B3F" w:rsidRDefault="00C3421C" w:rsidP="003C5B3F">
            <w:pPr>
              <w:widowControl w:val="0"/>
              <w:tabs>
                <w:tab w:val="left" w:pos="855"/>
              </w:tabs>
              <w:spacing w:after="160"/>
              <w:ind w:left="360"/>
              <w:rPr>
                <w:rFonts w:ascii="Sylfaen" w:hAnsi="Sylfaen"/>
                <w:lang w:val="hy-AM"/>
              </w:rPr>
            </w:pPr>
            <w:r w:rsidRPr="003C5B3F">
              <w:rPr>
                <w:rFonts w:ascii="GHEA Grapalat" w:hAnsi="GHEA Grapalat"/>
              </w:rPr>
              <w:t>11.</w:t>
            </w:r>
            <w:r w:rsidRPr="003C5B3F">
              <w:rPr>
                <w:rFonts w:ascii="GHEA Grapalat" w:hAnsi="GHEA Grapalat"/>
              </w:rPr>
              <w:tab/>
              <w:t>УНН бенефициара:</w:t>
            </w:r>
          </w:p>
        </w:tc>
      </w:tr>
      <w:tr w:rsidR="00B138F3" w:rsidRPr="00B138F3" w:rsidTr="00A169B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3C5B3F" w:rsidRDefault="00C3421C" w:rsidP="003C5B3F">
            <w:pPr>
              <w:widowControl w:val="0"/>
              <w:tabs>
                <w:tab w:val="left" w:pos="855"/>
              </w:tabs>
              <w:spacing w:after="160"/>
              <w:ind w:left="360"/>
              <w:rPr>
                <w:rFonts w:ascii="GHEA Grapalat" w:hAnsi="GHEA Grapalat"/>
              </w:rPr>
            </w:pPr>
            <w:r w:rsidRPr="003C5B3F">
              <w:rPr>
                <w:rFonts w:ascii="GHEA Grapalat" w:hAnsi="GHEA Grapalat"/>
              </w:rPr>
              <w:t>12.</w:t>
            </w:r>
            <w:r w:rsidRPr="003C5B3F">
              <w:rPr>
                <w:rFonts w:ascii="GHEA Grapalat" w:hAnsi="GHEA Grapalat"/>
              </w:rPr>
              <w:tab/>
              <w:t>Обслуживающая бенефициара Финансовая организация (банк):</w:t>
            </w:r>
            <w:r w:rsidR="00413678" w:rsidRPr="003C5B3F">
              <w:rPr>
                <w:rFonts w:ascii="GHEA Grapalat" w:hAnsi="GHEA Grapalat"/>
                <w:sz w:val="20"/>
                <w:szCs w:val="20"/>
              </w:rPr>
              <w:t xml:space="preserve"> </w:t>
            </w:r>
          </w:p>
        </w:tc>
      </w:tr>
      <w:tr w:rsidR="00B138F3" w:rsidRPr="00B138F3" w:rsidTr="00A169B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3C5B3F" w:rsidRDefault="00C3421C" w:rsidP="003C5B3F">
            <w:pPr>
              <w:widowControl w:val="0"/>
              <w:tabs>
                <w:tab w:val="left" w:pos="855"/>
              </w:tabs>
              <w:spacing w:after="160"/>
              <w:ind w:left="360"/>
              <w:rPr>
                <w:rFonts w:ascii="Sylfaen" w:hAnsi="Sylfaen"/>
                <w:lang w:val="hy-AM"/>
              </w:rPr>
            </w:pPr>
            <w:r w:rsidRPr="003C5B3F">
              <w:rPr>
                <w:rFonts w:ascii="GHEA Grapalat" w:hAnsi="GHEA Grapalat"/>
              </w:rPr>
              <w:t>13.</w:t>
            </w:r>
            <w:r w:rsidRPr="003C5B3F">
              <w:rPr>
                <w:rFonts w:ascii="GHEA Grapalat" w:hAnsi="GHEA Grapalat"/>
              </w:rPr>
              <w:tab/>
              <w:t>Номер счета бенефициара (сч.№)</w:t>
            </w:r>
          </w:p>
        </w:tc>
      </w:tr>
      <w:tr w:rsidR="00B138F3" w:rsidRPr="00B138F3" w:rsidTr="00A169B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169B7">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A169B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169B7">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A169B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169B7">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A169B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169B7">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A169B7">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A169B7">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A169B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169B7">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A169B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169B7">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A169B7">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A169B7">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A169B7">
            <w:pPr>
              <w:widowControl w:val="0"/>
              <w:spacing w:after="160"/>
              <w:rPr>
                <w:rFonts w:ascii="GHEA Grapalat" w:hAnsi="GHEA Grapalat" w:cs="Sylfaen"/>
              </w:rPr>
            </w:pPr>
          </w:p>
          <w:p w:rsidR="00C3421C" w:rsidRPr="00B138F3" w:rsidRDefault="00C3421C" w:rsidP="00A169B7">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A169B7">
            <w:pPr>
              <w:widowControl w:val="0"/>
              <w:spacing w:after="160"/>
              <w:rPr>
                <w:rFonts w:ascii="GHEA Grapalat" w:hAnsi="GHEA Grapalat" w:cs="Sylfaen"/>
              </w:rPr>
            </w:pPr>
          </w:p>
          <w:p w:rsidR="00C3421C" w:rsidRPr="00B138F3" w:rsidRDefault="00C3421C" w:rsidP="00A169B7">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A169B7">
            <w:pPr>
              <w:widowControl w:val="0"/>
              <w:spacing w:after="160"/>
              <w:rPr>
                <w:rFonts w:ascii="GHEA Grapalat" w:hAnsi="GHEA Grapalat" w:cs="Sylfaen"/>
              </w:rPr>
            </w:pPr>
          </w:p>
          <w:p w:rsidR="00C3421C" w:rsidRPr="00B138F3" w:rsidRDefault="00C3421C" w:rsidP="00A169B7">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A169B7">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A169B7">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A169B7">
            <w:pPr>
              <w:widowControl w:val="0"/>
              <w:spacing w:after="160"/>
              <w:rPr>
                <w:rFonts w:ascii="GHEA Grapalat" w:hAnsi="GHEA Grapalat" w:cs="Sylfaen"/>
              </w:rPr>
            </w:pPr>
          </w:p>
          <w:p w:rsidR="00C3421C" w:rsidRPr="00B138F3" w:rsidRDefault="00C3421C" w:rsidP="00A169B7">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A169B7">
            <w:pPr>
              <w:widowControl w:val="0"/>
              <w:spacing w:after="160"/>
              <w:jc w:val="right"/>
              <w:rPr>
                <w:rFonts w:ascii="GHEA Grapalat" w:hAnsi="GHEA Grapalat" w:cs="Tahoma"/>
              </w:rPr>
            </w:pPr>
          </w:p>
          <w:p w:rsidR="00C3421C" w:rsidRPr="00B138F3" w:rsidRDefault="00C3421C" w:rsidP="00A169B7">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A169B7">
            <w:pPr>
              <w:widowControl w:val="0"/>
              <w:spacing w:after="160"/>
              <w:rPr>
                <w:rFonts w:ascii="GHEA Grapalat" w:hAnsi="GHEA Grapalat" w:cs="Sylfaen"/>
              </w:rPr>
            </w:pPr>
          </w:p>
          <w:p w:rsidR="00C3421C" w:rsidRPr="00B138F3" w:rsidRDefault="00C3421C" w:rsidP="00A169B7">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A169B7">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A169B7">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A169B7">
            <w:pPr>
              <w:widowControl w:val="0"/>
              <w:spacing w:after="160"/>
              <w:rPr>
                <w:rFonts w:ascii="GHEA Grapalat" w:hAnsi="GHEA Grapalat"/>
              </w:rPr>
            </w:pPr>
          </w:p>
          <w:p w:rsidR="00C3421C" w:rsidRPr="00B138F3" w:rsidRDefault="00C3421C" w:rsidP="00A169B7">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A169B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A169B7">
            <w:pPr>
              <w:widowControl w:val="0"/>
              <w:spacing w:after="160"/>
              <w:rPr>
                <w:rFonts w:ascii="GHEA Grapalat" w:hAnsi="GHEA Grapalat" w:cs="Tahoma"/>
              </w:rPr>
            </w:pPr>
          </w:p>
          <w:p w:rsidR="00C3421C" w:rsidRPr="00B138F3" w:rsidRDefault="00C3421C" w:rsidP="00A169B7">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A169B7">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A169B7">
            <w:pPr>
              <w:widowControl w:val="0"/>
              <w:spacing w:after="160"/>
              <w:rPr>
                <w:rFonts w:ascii="GHEA Grapalat" w:hAnsi="GHEA Grapalat" w:cs="Tahoma"/>
              </w:rPr>
            </w:pPr>
          </w:p>
          <w:p w:rsidR="00C3421C" w:rsidRPr="00B138F3" w:rsidRDefault="00C3421C" w:rsidP="00A169B7">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A169B7">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A169B7">
            <w:pPr>
              <w:widowControl w:val="0"/>
              <w:spacing w:after="160"/>
              <w:rPr>
                <w:rFonts w:ascii="GHEA Grapalat" w:hAnsi="GHEA Grapalat" w:cs="Arial"/>
              </w:rPr>
            </w:pPr>
          </w:p>
        </w:tc>
      </w:tr>
      <w:tr w:rsidR="00B138F3" w:rsidRPr="00B138F3" w:rsidTr="00A169B7">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A169B7">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A169B7">
            <w:pPr>
              <w:widowControl w:val="0"/>
              <w:spacing w:after="160"/>
              <w:rPr>
                <w:rFonts w:ascii="GHEA Grapalat" w:hAnsi="GHEA Grapalat" w:cs="Sylfaen"/>
              </w:rPr>
            </w:pPr>
          </w:p>
          <w:p w:rsidR="00C3421C" w:rsidRPr="00B138F3" w:rsidRDefault="00C3421C" w:rsidP="00A169B7">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A169B7">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A169B7">
            <w:pPr>
              <w:widowControl w:val="0"/>
              <w:spacing w:after="160"/>
              <w:rPr>
                <w:rFonts w:ascii="GHEA Grapalat" w:hAnsi="GHEA Grapalat"/>
              </w:rPr>
            </w:pPr>
          </w:p>
          <w:p w:rsidR="00C3421C" w:rsidRPr="00B138F3" w:rsidRDefault="00C3421C" w:rsidP="00A169B7">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A169B7">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A169B7">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A169B7">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A169B7">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A169B7">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A169B7">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A169B7">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69B7">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169B7">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A169B7">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lastRenderedPageBreak/>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lastRenderedPageBreak/>
              <w:t>проставляется электронная подпись плательщика</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A169B7">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p>
        </w:tc>
      </w:tr>
      <w:tr w:rsidR="00FF3DE9"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w:t>
            </w:r>
            <w:r w:rsidRPr="00B138F3">
              <w:rPr>
                <w:rFonts w:ascii="GHEA Grapalat" w:hAnsi="GHEA Grapalat"/>
                <w:sz w:val="18"/>
                <w:szCs w:val="18"/>
              </w:rPr>
              <w:lastRenderedPageBreak/>
              <w:t>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169B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w:t>
            </w:r>
            <w:r w:rsidRPr="00B138F3">
              <w:rPr>
                <w:rFonts w:ascii="GHEA Grapalat" w:hAnsi="GHEA Grapalat"/>
                <w:sz w:val="18"/>
                <w:szCs w:val="18"/>
              </w:rPr>
              <w:lastRenderedPageBreak/>
              <w:t>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69B7">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413678" w:rsidRPr="00362494" w:rsidRDefault="00413678" w:rsidP="00413678">
      <w:pPr>
        <w:widowControl w:val="0"/>
        <w:spacing w:line="360" w:lineRule="auto"/>
        <w:jc w:val="right"/>
        <w:rPr>
          <w:rFonts w:ascii="GHEA Grapalat" w:hAnsi="GHEA Grapalat"/>
          <w:i/>
        </w:rPr>
      </w:pPr>
      <w:r w:rsidRPr="00362494">
        <w:rPr>
          <w:rFonts w:ascii="GHEA Grapalat" w:hAnsi="GHEA Grapalat"/>
          <w:i/>
        </w:rPr>
        <w:t xml:space="preserve">к Договору под кодом </w:t>
      </w:r>
      <w:r w:rsidR="00D32CC2">
        <w:rPr>
          <w:rFonts w:ascii="Sylfaen" w:hAnsi="Sylfaen"/>
          <w:i/>
          <w:lang w:val="hy-AM"/>
        </w:rPr>
        <w:t>Е</w:t>
      </w:r>
      <w:r w:rsidRPr="00362494">
        <w:rPr>
          <w:rFonts w:ascii="Sylfaen" w:hAnsi="Sylfaen"/>
          <w:i/>
        </w:rPr>
        <w:t>МД-ГH-APDzB-20/1-</w:t>
      </w:r>
      <w:r w:rsidR="00D32CC2">
        <w:rPr>
          <w:rFonts w:ascii="Sylfaen" w:hAnsi="Sylfaen"/>
          <w:i/>
          <w:lang w:val="hy-AM"/>
        </w:rPr>
        <w:t>57</w:t>
      </w:r>
      <w:r w:rsidRPr="00362494">
        <w:rPr>
          <w:rFonts w:ascii="GHEA Grapalat" w:hAnsi="GHEA Grapalat"/>
          <w:i/>
        </w:rPr>
        <w:br/>
        <w:t>заключенному "</w:t>
      </w:r>
      <w:r w:rsidRPr="00362494">
        <w:rPr>
          <w:rFonts w:ascii="GHEA Grapalat" w:hAnsi="GHEA Grapalat"/>
          <w:i/>
        </w:rPr>
        <w:tab/>
        <w:t>"</w:t>
      </w:r>
      <w:r w:rsidRPr="00362494">
        <w:rPr>
          <w:rFonts w:ascii="GHEA Grapalat" w:hAnsi="GHEA Grapalat"/>
          <w:i/>
        </w:rPr>
        <w:tab/>
        <w:t>20</w:t>
      </w:r>
      <w:r w:rsidRPr="00362494">
        <w:rPr>
          <w:rFonts w:ascii="GHEA Grapalat" w:hAnsi="GHEA Grapalat"/>
          <w:i/>
        </w:rPr>
        <w:tab/>
        <w:t>г.</w:t>
      </w:r>
    </w:p>
    <w:p w:rsidR="00235549" w:rsidRPr="00B138F3" w:rsidRDefault="00235549" w:rsidP="00235549">
      <w:pPr>
        <w:pStyle w:val="31"/>
        <w:widowControl w:val="0"/>
        <w:spacing w:after="160" w:line="240" w:lineRule="auto"/>
        <w:jc w:val="right"/>
        <w:rPr>
          <w:rFonts w:ascii="GHEA Grapalat" w:hAnsi="GHEA Grapalat" w:cs="Arial"/>
          <w:b/>
          <w:sz w:val="24"/>
          <w:szCs w:val="24"/>
        </w:rPr>
      </w:pP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lastRenderedPageBreak/>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EE62ED">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приципалом,</w:t>
      </w:r>
    </w:p>
    <w:p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eastAsiaTheme="minorHAnsi" w:cstheme="minorBidi"/>
        </w:rPr>
      </w:pPr>
    </w:p>
    <w:p w:rsidR="005B3A59" w:rsidRPr="00B138F3" w:rsidRDefault="005B3A59" w:rsidP="005B3A59">
      <w:pPr>
        <w:pStyle w:val="af4"/>
        <w:shd w:val="clear" w:color="auto" w:fill="FFFFFF"/>
        <w:spacing w:before="0" w:beforeAutospacing="0" w:after="0" w:afterAutospacing="0"/>
        <w:ind w:firstLine="375"/>
        <w:rPr>
          <w:rStyle w:val="af5"/>
          <w:rFonts w:ascii="GHEA Grapalat" w:hAnsi="GHEA Grapalat"/>
          <w:b w:val="0"/>
          <w:bCs w:val="0"/>
          <w:sz w:val="20"/>
          <w:szCs w:val="20"/>
        </w:rPr>
      </w:pPr>
    </w:p>
    <w:p w:rsidR="001005B0" w:rsidRPr="00B138F3" w:rsidRDefault="001005B0" w:rsidP="005B3A59">
      <w:pPr>
        <w:widowControl w:val="0"/>
        <w:spacing w:after="160"/>
        <w:ind w:left="567" w:right="565"/>
        <w:jc w:val="both"/>
        <w:rPr>
          <w:rFonts w:ascii="GHEA Grapalat" w:hAnsi="GHEA Grapalat"/>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413678" w:rsidRPr="00362494" w:rsidRDefault="00413678" w:rsidP="00413678">
      <w:pPr>
        <w:widowControl w:val="0"/>
        <w:spacing w:line="360" w:lineRule="auto"/>
        <w:jc w:val="right"/>
        <w:rPr>
          <w:rFonts w:ascii="GHEA Grapalat" w:hAnsi="GHEA Grapalat"/>
          <w:i/>
        </w:rPr>
      </w:pPr>
      <w:r w:rsidRPr="00362494">
        <w:rPr>
          <w:rFonts w:ascii="GHEA Grapalat" w:hAnsi="GHEA Grapalat"/>
          <w:i/>
        </w:rPr>
        <w:t xml:space="preserve">к Договору под кодом </w:t>
      </w:r>
      <w:r w:rsidR="00D32CC2">
        <w:rPr>
          <w:rFonts w:ascii="Sylfaen" w:hAnsi="Sylfaen"/>
          <w:i/>
          <w:lang w:val="hy-AM"/>
        </w:rPr>
        <w:t>Е</w:t>
      </w:r>
      <w:r w:rsidRPr="00362494">
        <w:rPr>
          <w:rFonts w:ascii="Sylfaen" w:hAnsi="Sylfaen"/>
          <w:i/>
        </w:rPr>
        <w:t>МД-ГH-APDzB-20/1-</w:t>
      </w:r>
      <w:r w:rsidR="00D32CC2">
        <w:rPr>
          <w:rFonts w:ascii="Sylfaen" w:hAnsi="Sylfaen"/>
          <w:i/>
          <w:lang w:val="hy-AM"/>
        </w:rPr>
        <w:t>57</w:t>
      </w:r>
      <w:r w:rsidRPr="00362494">
        <w:rPr>
          <w:rFonts w:ascii="GHEA Grapalat" w:hAnsi="GHEA Grapalat"/>
          <w:i/>
        </w:rPr>
        <w:br/>
        <w:t>заключенному "</w:t>
      </w:r>
      <w:r w:rsidRPr="00362494">
        <w:rPr>
          <w:rFonts w:ascii="GHEA Grapalat" w:hAnsi="GHEA Grapalat"/>
          <w:i/>
        </w:rPr>
        <w:tab/>
        <w:t>"</w:t>
      </w:r>
      <w:r w:rsidRPr="00362494">
        <w:rPr>
          <w:rFonts w:ascii="GHEA Grapalat" w:hAnsi="GHEA Grapalat"/>
          <w:i/>
        </w:rPr>
        <w:tab/>
        <w:t>20</w:t>
      </w:r>
      <w:r w:rsidRPr="00362494">
        <w:rPr>
          <w:rFonts w:ascii="GHEA Grapalat" w:hAnsi="GHEA Grapalat"/>
          <w:i/>
        </w:rPr>
        <w:tab/>
        <w:t>г.</w:t>
      </w:r>
    </w:p>
    <w:p w:rsidR="000A214C" w:rsidRPr="00B138F3" w:rsidRDefault="000A214C" w:rsidP="000A214C">
      <w:pPr>
        <w:widowControl w:val="0"/>
        <w:spacing w:after="160"/>
        <w:jc w:val="right"/>
        <w:rPr>
          <w:rFonts w:ascii="GHEA Grapalat" w:hAnsi="GHEA Grapalat" w:cs="GHEA Grapalat"/>
          <w:i/>
        </w:rPr>
      </w:pP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A169B7">
        <w:tc>
          <w:tcPr>
            <w:tcW w:w="4786" w:type="dxa"/>
          </w:tcPr>
          <w:p w:rsidR="000A214C" w:rsidRPr="00B138F3" w:rsidRDefault="000A214C" w:rsidP="00A169B7">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A169B7">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1"/>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B138F3" w:rsidTr="00A169B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169B7">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A169B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169B7">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A169B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169B7">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A169B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169B7">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A169B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32CC2">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r w:rsidR="00D32CC2" w:rsidRPr="00362494">
              <w:rPr>
                <w:rFonts w:ascii="Sylfaen" w:hAnsi="Sylfaen"/>
                <w:i/>
              </w:rPr>
              <w:t xml:space="preserve"> </w:t>
            </w:r>
            <w:r w:rsidR="00D32CC2">
              <w:rPr>
                <w:rFonts w:ascii="Sylfaen" w:hAnsi="Sylfaen"/>
                <w:i/>
                <w:lang w:val="hy-AM"/>
              </w:rPr>
              <w:t>Егегнаванская</w:t>
            </w:r>
            <w:r w:rsidR="00D32CC2" w:rsidRPr="00362494">
              <w:rPr>
                <w:rFonts w:ascii="Sylfaen" w:hAnsi="Sylfaen"/>
                <w:i/>
              </w:rPr>
              <w:t xml:space="preserve"> средняя школа, Араратской области» ГНО</w:t>
            </w:r>
          </w:p>
        </w:tc>
      </w:tr>
      <w:tr w:rsidR="00B138F3" w:rsidRPr="00B138F3" w:rsidTr="00A169B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169B7">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r w:rsidR="003C5B3F" w:rsidRPr="00B138F3">
              <w:rPr>
                <w:rFonts w:ascii="GHEA Grapalat" w:hAnsi="GHEA Grapalat"/>
              </w:rPr>
              <w:t>.№)</w:t>
            </w:r>
            <w:r w:rsidR="003C5B3F" w:rsidRPr="00362494">
              <w:rPr>
                <w:rFonts w:ascii="GHEA Grapalat" w:hAnsi="GHEA Grapalat" w:cs="Arial"/>
                <w:sz w:val="20"/>
                <w:szCs w:val="20"/>
              </w:rPr>
              <w:t>90428000245</w:t>
            </w:r>
          </w:p>
        </w:tc>
      </w:tr>
      <w:tr w:rsidR="00B138F3" w:rsidRPr="00B138F3" w:rsidTr="00A169B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169B7">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r w:rsidR="003C5B3F" w:rsidRPr="00362494">
              <w:rPr>
                <w:rFonts w:ascii="GHEA Grapalat" w:hAnsi="GHEA Grapalat" w:cs="Arial"/>
                <w:sz w:val="20"/>
                <w:szCs w:val="20"/>
              </w:rPr>
              <w:t xml:space="preserve">04104122  </w:t>
            </w:r>
          </w:p>
        </w:tc>
      </w:tr>
      <w:tr w:rsidR="00B138F3" w:rsidRPr="00B138F3" w:rsidTr="00A169B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169B7">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A169B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3C5B3F">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413678" w:rsidRPr="00362494">
              <w:rPr>
                <w:rFonts w:ascii="Sylfaen" w:hAnsi="Sylfaen"/>
                <w:i/>
              </w:rPr>
              <w:t xml:space="preserve"> </w:t>
            </w:r>
            <w:r w:rsidR="00DF1888">
              <w:rPr>
                <w:rFonts w:ascii="Sylfaen" w:hAnsi="Sylfaen"/>
                <w:i/>
                <w:lang w:val="hy-AM"/>
              </w:rPr>
              <w:t xml:space="preserve"> </w:t>
            </w:r>
          </w:p>
        </w:tc>
      </w:tr>
      <w:tr w:rsidR="00B138F3" w:rsidRPr="00B138F3" w:rsidTr="00A169B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169B7">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A169B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3C5B3F">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413678" w:rsidRPr="00362494">
              <w:rPr>
                <w:rFonts w:ascii="GHEA Grapalat" w:hAnsi="GHEA Grapalat" w:cs="Arial"/>
                <w:sz w:val="20"/>
                <w:szCs w:val="20"/>
              </w:rPr>
              <w:t xml:space="preserve">: </w:t>
            </w:r>
          </w:p>
        </w:tc>
      </w:tr>
      <w:tr w:rsidR="00B138F3" w:rsidRPr="00B138F3" w:rsidTr="00A169B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169B7">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 xml:space="preserve">Обслуживающая бенефициара </w:t>
            </w:r>
            <w:r w:rsidRPr="00940B45">
              <w:rPr>
                <w:rFonts w:ascii="GHEA Grapalat" w:hAnsi="GHEA Grapalat"/>
                <w:color w:val="FF0000"/>
              </w:rPr>
              <w:t>Финансовая</w:t>
            </w:r>
            <w:r w:rsidRPr="00B138F3">
              <w:rPr>
                <w:rFonts w:ascii="GHEA Grapalat" w:hAnsi="GHEA Grapalat"/>
              </w:rPr>
              <w:t xml:space="preserve"> организация (банк):</w:t>
            </w:r>
          </w:p>
        </w:tc>
      </w:tr>
      <w:tr w:rsidR="00B138F3" w:rsidRPr="00B138F3" w:rsidTr="00A169B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3C5B3F">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A169B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169B7">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A169B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169B7">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A169B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169B7">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A169B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169B7">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A169B7">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A169B7">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A169B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169B7">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A169B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169B7">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A169B7">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A169B7">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A169B7">
            <w:pPr>
              <w:widowControl w:val="0"/>
              <w:spacing w:after="160"/>
              <w:rPr>
                <w:rFonts w:ascii="GHEA Grapalat" w:hAnsi="GHEA Grapalat" w:cs="Sylfaen"/>
              </w:rPr>
            </w:pPr>
          </w:p>
          <w:p w:rsidR="00BE2572" w:rsidRPr="00B138F3" w:rsidRDefault="00BE2572" w:rsidP="00A169B7">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A169B7">
            <w:pPr>
              <w:widowControl w:val="0"/>
              <w:spacing w:after="160"/>
              <w:rPr>
                <w:rFonts w:ascii="GHEA Grapalat" w:hAnsi="GHEA Grapalat" w:cs="Sylfaen"/>
              </w:rPr>
            </w:pPr>
          </w:p>
          <w:p w:rsidR="00BE2572" w:rsidRPr="00B138F3" w:rsidRDefault="00BE2572" w:rsidP="00A169B7">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A169B7">
            <w:pPr>
              <w:widowControl w:val="0"/>
              <w:spacing w:after="160"/>
              <w:rPr>
                <w:rFonts w:ascii="GHEA Grapalat" w:hAnsi="GHEA Grapalat" w:cs="Sylfaen"/>
              </w:rPr>
            </w:pPr>
          </w:p>
          <w:p w:rsidR="00BE2572" w:rsidRPr="00B138F3" w:rsidRDefault="00BE2572" w:rsidP="00A169B7">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A169B7">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A169B7">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A169B7">
            <w:pPr>
              <w:widowControl w:val="0"/>
              <w:spacing w:after="160"/>
              <w:rPr>
                <w:rFonts w:ascii="GHEA Grapalat" w:hAnsi="GHEA Grapalat" w:cs="Sylfaen"/>
              </w:rPr>
            </w:pPr>
          </w:p>
          <w:p w:rsidR="00BE2572" w:rsidRPr="00B138F3" w:rsidRDefault="00BE2572" w:rsidP="00A169B7">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A169B7">
            <w:pPr>
              <w:widowControl w:val="0"/>
              <w:spacing w:after="160"/>
              <w:jc w:val="right"/>
              <w:rPr>
                <w:rFonts w:ascii="GHEA Grapalat" w:hAnsi="GHEA Grapalat" w:cs="Tahoma"/>
              </w:rPr>
            </w:pPr>
          </w:p>
          <w:p w:rsidR="00BE2572" w:rsidRPr="00B138F3" w:rsidRDefault="00BE2572" w:rsidP="00A169B7">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A169B7">
            <w:pPr>
              <w:widowControl w:val="0"/>
              <w:spacing w:after="160"/>
              <w:rPr>
                <w:rFonts w:ascii="GHEA Grapalat" w:hAnsi="GHEA Grapalat" w:cs="Sylfaen"/>
              </w:rPr>
            </w:pPr>
          </w:p>
          <w:p w:rsidR="00BE2572" w:rsidRPr="00B138F3" w:rsidRDefault="00BE2572" w:rsidP="00A169B7">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A169B7">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A169B7">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A169B7">
            <w:pPr>
              <w:widowControl w:val="0"/>
              <w:spacing w:after="160"/>
              <w:rPr>
                <w:rFonts w:ascii="GHEA Grapalat" w:hAnsi="GHEA Grapalat"/>
              </w:rPr>
            </w:pPr>
          </w:p>
          <w:p w:rsidR="00BE2572" w:rsidRPr="00B138F3" w:rsidRDefault="00BE2572" w:rsidP="00A169B7">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A169B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A169B7">
            <w:pPr>
              <w:widowControl w:val="0"/>
              <w:spacing w:after="160"/>
              <w:rPr>
                <w:rFonts w:ascii="GHEA Grapalat" w:hAnsi="GHEA Grapalat" w:cs="Tahoma"/>
              </w:rPr>
            </w:pPr>
          </w:p>
          <w:p w:rsidR="00BE2572" w:rsidRPr="00B138F3" w:rsidRDefault="00BE2572" w:rsidP="00A169B7">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A169B7">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A169B7">
            <w:pPr>
              <w:widowControl w:val="0"/>
              <w:spacing w:after="160"/>
              <w:rPr>
                <w:rFonts w:ascii="GHEA Grapalat" w:hAnsi="GHEA Grapalat" w:cs="Tahoma"/>
              </w:rPr>
            </w:pPr>
          </w:p>
          <w:p w:rsidR="00BE2572" w:rsidRPr="00B138F3" w:rsidRDefault="00BE2572" w:rsidP="00A169B7">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A169B7">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A169B7">
            <w:pPr>
              <w:widowControl w:val="0"/>
              <w:spacing w:after="160"/>
              <w:rPr>
                <w:rFonts w:ascii="GHEA Grapalat" w:hAnsi="GHEA Grapalat" w:cs="Arial"/>
              </w:rPr>
            </w:pPr>
          </w:p>
        </w:tc>
      </w:tr>
      <w:tr w:rsidR="00B138F3" w:rsidRPr="00B138F3" w:rsidTr="00A169B7">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A169B7">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A169B7">
            <w:pPr>
              <w:widowControl w:val="0"/>
              <w:spacing w:after="160"/>
              <w:rPr>
                <w:rFonts w:ascii="GHEA Grapalat" w:hAnsi="GHEA Grapalat" w:cs="Sylfaen"/>
              </w:rPr>
            </w:pPr>
          </w:p>
          <w:p w:rsidR="00BE2572" w:rsidRPr="00B138F3" w:rsidRDefault="00BE2572" w:rsidP="00A169B7">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A169B7">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A169B7">
            <w:pPr>
              <w:widowControl w:val="0"/>
              <w:spacing w:after="160"/>
              <w:rPr>
                <w:rFonts w:ascii="GHEA Grapalat" w:hAnsi="GHEA Grapalat"/>
              </w:rPr>
            </w:pPr>
          </w:p>
          <w:p w:rsidR="00BE2572" w:rsidRPr="00B138F3" w:rsidRDefault="00BE2572" w:rsidP="00A169B7">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A169B7">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A169B7">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A169B7">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A169B7">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A169B7">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A169B7">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A169B7">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69B7">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169B7">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A169B7">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lastRenderedPageBreak/>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lastRenderedPageBreak/>
              <w:t>проставляется электронная подпись плательщика</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A169B7">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p>
        </w:tc>
      </w:tr>
      <w:tr w:rsidR="00B138F3"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p>
        </w:tc>
      </w:tr>
      <w:tr w:rsidR="00FF3DE9" w:rsidRPr="00B138F3" w:rsidTr="00A169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w:t>
            </w:r>
            <w:r w:rsidRPr="00B138F3">
              <w:rPr>
                <w:rFonts w:ascii="GHEA Grapalat" w:hAnsi="GHEA Grapalat"/>
                <w:sz w:val="18"/>
                <w:szCs w:val="18"/>
              </w:rPr>
              <w:lastRenderedPageBreak/>
              <w:t>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169B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w:t>
            </w:r>
            <w:r w:rsidRPr="00B138F3">
              <w:rPr>
                <w:rFonts w:ascii="GHEA Grapalat" w:hAnsi="GHEA Grapalat"/>
                <w:sz w:val="18"/>
                <w:szCs w:val="18"/>
              </w:rPr>
              <w:lastRenderedPageBreak/>
              <w:t>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69B7">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413678" w:rsidRPr="00940B45" w:rsidRDefault="00413678" w:rsidP="00413678">
      <w:pPr>
        <w:widowControl w:val="0"/>
        <w:spacing w:line="360" w:lineRule="auto"/>
        <w:ind w:firstLine="567"/>
        <w:jc w:val="right"/>
        <w:rPr>
          <w:rFonts w:ascii="GHEA Grapalat" w:hAnsi="GHEA Grapalat" w:cs="GHEA Grapalat"/>
          <w:i/>
          <w:lang w:val="hy-AM"/>
        </w:rPr>
      </w:pPr>
      <w:r w:rsidRPr="00362494">
        <w:rPr>
          <w:rFonts w:ascii="GHEA Grapalat" w:hAnsi="GHEA Grapalat"/>
          <w:i/>
        </w:rPr>
        <w:t>к Приглашению на запрос котировок</w:t>
      </w:r>
      <w:r w:rsidRPr="00362494">
        <w:rPr>
          <w:rFonts w:ascii="GHEA Grapalat" w:hAnsi="GHEA Grapalat" w:cs="GHEA Grapalat"/>
          <w:i/>
        </w:rPr>
        <w:br/>
      </w:r>
      <w:r w:rsidRPr="00362494">
        <w:rPr>
          <w:rFonts w:ascii="GHEA Grapalat" w:hAnsi="GHEA Grapalat"/>
          <w:i/>
        </w:rPr>
        <w:t xml:space="preserve">под кодом </w:t>
      </w:r>
      <w:r w:rsidR="00940B45">
        <w:rPr>
          <w:rFonts w:ascii="Sylfaen" w:hAnsi="Sylfaen"/>
          <w:i/>
          <w:lang w:val="hy-AM"/>
        </w:rPr>
        <w:t>Е</w:t>
      </w:r>
      <w:r w:rsidRPr="00362494">
        <w:rPr>
          <w:rFonts w:ascii="Sylfaen" w:hAnsi="Sylfaen"/>
          <w:i/>
        </w:rPr>
        <w:t>МД-ГH-APDzB-20/1-</w:t>
      </w:r>
      <w:r w:rsidR="00940B45">
        <w:rPr>
          <w:rFonts w:ascii="Sylfaen" w:hAnsi="Sylfaen"/>
          <w:i/>
          <w:lang w:val="hy-AM"/>
        </w:rPr>
        <w:t>-57</w:t>
      </w:r>
    </w:p>
    <w:p w:rsidR="00071D1C" w:rsidRPr="00B138F3" w:rsidRDefault="00071D1C" w:rsidP="00B46D58">
      <w:pPr>
        <w:pStyle w:val="31"/>
        <w:widowControl w:val="0"/>
        <w:spacing w:after="160" w:line="240" w:lineRule="auto"/>
        <w:jc w:val="right"/>
        <w:rPr>
          <w:rFonts w:ascii="GHEA Grapalat" w:hAnsi="GHEA Grapalat" w:cs="Sylfaen"/>
          <w:b/>
          <w:sz w:val="24"/>
          <w:szCs w:val="24"/>
        </w:rPr>
      </w:pP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 xml:space="preserve">отказываться от исполнения договора и требовать возврата уплаченной за товар </w:t>
      </w:r>
      <w:r w:rsidRPr="00B138F3">
        <w:rPr>
          <w:rFonts w:ascii="GHEA Grapalat" w:hAnsi="GHEA Grapalat"/>
        </w:rPr>
        <w:lastRenderedPageBreak/>
        <w:t>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 xml:space="preserve">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w:t>
      </w:r>
      <w:r w:rsidRPr="00B138F3">
        <w:rPr>
          <w:rFonts w:ascii="GHEA Grapalat" w:hAnsi="GHEA Grapalat"/>
        </w:rPr>
        <w:lastRenderedPageBreak/>
        <w:t>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драмов Республики Армения, </w:t>
      </w:r>
      <w:r w:rsidRPr="00B138F3">
        <w:rPr>
          <w:rFonts w:ascii="GHEA Grapalat" w:hAnsi="GHEA Grapalat"/>
        </w:rPr>
        <w:lastRenderedPageBreak/>
        <w:t>включая НДС</w:t>
      </w:r>
      <w:r w:rsidR="00D043FA" w:rsidRPr="00B138F3">
        <w:rPr>
          <w:rStyle w:val="af6"/>
          <w:rFonts w:ascii="GHEA Grapalat" w:hAnsi="GHEA Grapalat"/>
        </w:rPr>
        <w:footnoteReference w:customMarkFollows="1" w:id="22"/>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23"/>
        <w:t>18</w:t>
      </w:r>
      <w:r w:rsidR="00C45B20"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4"/>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lastRenderedPageBreak/>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5"/>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lastRenderedPageBreak/>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6"/>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 xml:space="preserve">Каждый случай изменения договора под воздействием не зависящих от сторон договора </w:t>
      </w:r>
      <w:r w:rsidRPr="00B138F3">
        <w:rPr>
          <w:rFonts w:ascii="GHEA Grapalat" w:hAnsi="GHEA Grapalat"/>
        </w:rPr>
        <w:lastRenderedPageBreak/>
        <w:t>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7"/>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8"/>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r w:rsidRPr="00B138F3">
        <w:rPr>
          <w:rFonts w:ascii="GHEA Grapalat" w:hAnsi="GHEA Grapalat"/>
          <w:spacing w:val="-6"/>
        </w:rPr>
        <w:lastRenderedPageBreak/>
        <w:t>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006E50E4">
        <w:rPr>
          <w:rFonts w:ascii="GHEA Grapalat" w:hAnsi="GHEA Grapalat"/>
          <w:lang w:val="hy-AM"/>
        </w:rPr>
        <w:t xml:space="preserve"> </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r w:rsidRPr="00B138F3">
        <w:rPr>
          <w:rFonts w:ascii="GHEA Grapalat" w:hAnsi="GHEA Grapalat"/>
        </w:rPr>
        <w:t xml:space="preserve">договора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af6"/>
          <w:rFonts w:ascii="GHEA Grapalat" w:hAnsi="GHEA Grapalat"/>
        </w:rPr>
        <w:footnoteReference w:customMarkFollows="1" w:id="29"/>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413678" w:rsidRPr="00940B45" w:rsidRDefault="00413678" w:rsidP="00940B45">
            <w:pPr>
              <w:widowControl w:val="0"/>
              <w:spacing w:line="360" w:lineRule="auto"/>
              <w:rPr>
                <w:rFonts w:ascii="Sylfaen" w:hAnsi="Sylfaen"/>
                <w:b/>
                <w:lang w:val="hy-AM"/>
              </w:rPr>
            </w:pPr>
            <w:r w:rsidRPr="00362494">
              <w:rPr>
                <w:rFonts w:ascii="GHEA Grapalat" w:hAnsi="GHEA Grapalat"/>
                <w:b/>
              </w:rPr>
              <w:t>«</w:t>
            </w:r>
            <w:r w:rsidR="00940B45">
              <w:rPr>
                <w:rFonts w:ascii="Sylfaen" w:hAnsi="Sylfaen"/>
                <w:b/>
                <w:lang w:val="hy-AM"/>
              </w:rPr>
              <w:t xml:space="preserve">Егегнаванская </w:t>
            </w:r>
            <w:r>
              <w:rPr>
                <w:rFonts w:ascii="GHEA Grapalat" w:hAnsi="GHEA Grapalat"/>
                <w:b/>
              </w:rPr>
              <w:t xml:space="preserve">средняя школа Араратского </w:t>
            </w:r>
            <w:r w:rsidRPr="00362494">
              <w:rPr>
                <w:rFonts w:ascii="GHEA Grapalat" w:hAnsi="GHEA Grapalat"/>
                <w:b/>
              </w:rPr>
              <w:t xml:space="preserve"> Республики Армения школа »ГНКО улица Ереван Центральное Казначейство RA: </w:t>
            </w:r>
            <w:r w:rsidR="00940B45">
              <w:rPr>
                <w:rFonts w:ascii="Sylfaen" w:hAnsi="Sylfaen"/>
                <w:b/>
                <w:lang w:val="hy-AM"/>
              </w:rPr>
              <w:t xml:space="preserve">                   900428000211</w:t>
            </w:r>
            <w:r w:rsidRPr="00362494">
              <w:rPr>
                <w:rFonts w:ascii="GHEA Grapalat" w:hAnsi="GHEA Grapalat"/>
                <w:b/>
              </w:rPr>
              <w:t xml:space="preserve">  AVC: </w:t>
            </w:r>
            <w:r w:rsidR="00940B45">
              <w:rPr>
                <w:rFonts w:ascii="Sylfaen" w:hAnsi="Sylfaen"/>
                <w:b/>
                <w:lang w:val="hy-AM"/>
              </w:rPr>
              <w:t>04104594</w:t>
            </w:r>
          </w:p>
          <w:p w:rsidR="00413678" w:rsidRPr="00362494" w:rsidRDefault="00413678" w:rsidP="00413678">
            <w:pPr>
              <w:widowControl w:val="0"/>
              <w:spacing w:line="360" w:lineRule="auto"/>
              <w:jc w:val="center"/>
              <w:rPr>
                <w:rFonts w:ascii="GHEA Grapalat" w:hAnsi="GHEA Grapalat"/>
                <w:b/>
              </w:rPr>
            </w:pPr>
            <w:r w:rsidRPr="00362494">
              <w:rPr>
                <w:rFonts w:ascii="GHEA Grapalat" w:hAnsi="GHEA Grapalat"/>
                <w:b/>
              </w:rPr>
              <w:t>---------------------------------</w:t>
            </w:r>
          </w:p>
          <w:p w:rsidR="00071D1C" w:rsidRPr="00940B45" w:rsidRDefault="00F83E0A" w:rsidP="00413678">
            <w:pPr>
              <w:widowControl w:val="0"/>
              <w:jc w:val="center"/>
              <w:rPr>
                <w:rFonts w:ascii="GHEA Grapalat" w:hAnsi="GHEA Grapalat"/>
              </w:rPr>
            </w:pPr>
            <w:r w:rsidRPr="00940B45">
              <w:rPr>
                <w:rFonts w:ascii="GHEA Grapalat" w:hAnsi="GHEA Grapalat"/>
              </w:rPr>
              <w:t>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1"/>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8D5356" w:rsidRPr="00362494" w:rsidRDefault="008D5356" w:rsidP="008D5356">
      <w:pPr>
        <w:widowControl w:val="0"/>
        <w:spacing w:line="360" w:lineRule="auto"/>
        <w:jc w:val="right"/>
        <w:rPr>
          <w:rFonts w:ascii="GHEA Grapalat" w:hAnsi="GHEA Grapalat"/>
          <w:i/>
        </w:rPr>
      </w:pPr>
      <w:r w:rsidRPr="00362494">
        <w:rPr>
          <w:rFonts w:ascii="GHEA Grapalat" w:hAnsi="GHEA Grapalat"/>
          <w:i/>
        </w:rPr>
        <w:t xml:space="preserve">к Договору под кодом </w:t>
      </w:r>
      <w:r w:rsidR="00940B45">
        <w:rPr>
          <w:rFonts w:ascii="Sylfaen" w:hAnsi="Sylfaen"/>
          <w:i/>
          <w:lang w:val="hy-AM"/>
        </w:rPr>
        <w:t>Е</w:t>
      </w:r>
      <w:r w:rsidRPr="00362494">
        <w:rPr>
          <w:rFonts w:ascii="Sylfaen" w:hAnsi="Sylfaen"/>
          <w:i/>
        </w:rPr>
        <w:t>МД-ГH-APDzB-20/1-</w:t>
      </w:r>
      <w:r w:rsidR="00940B45">
        <w:rPr>
          <w:rFonts w:ascii="Sylfaen" w:hAnsi="Sylfaen"/>
          <w:i/>
          <w:lang w:val="hy-AM"/>
        </w:rPr>
        <w:t>57</w:t>
      </w:r>
      <w:r w:rsidRPr="00362494">
        <w:rPr>
          <w:rFonts w:ascii="GHEA Grapalat" w:hAnsi="GHEA Grapalat"/>
          <w:i/>
        </w:rPr>
        <w:br/>
        <w:t>заключенному "</w:t>
      </w:r>
      <w:r w:rsidRPr="00362494">
        <w:rPr>
          <w:rFonts w:ascii="GHEA Grapalat" w:hAnsi="GHEA Grapalat"/>
          <w:i/>
        </w:rPr>
        <w:tab/>
        <w:t>"</w:t>
      </w:r>
      <w:r w:rsidRPr="00362494">
        <w:rPr>
          <w:rFonts w:ascii="GHEA Grapalat" w:hAnsi="GHEA Grapalat"/>
          <w:i/>
        </w:rPr>
        <w:tab/>
        <w:t>20</w:t>
      </w:r>
      <w:r w:rsidRPr="00362494">
        <w:rPr>
          <w:rFonts w:ascii="GHEA Grapalat" w:hAnsi="GHEA Grapalat"/>
          <w:i/>
        </w:rPr>
        <w:tab/>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30"/>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0"/>
        <w:gridCol w:w="1418"/>
        <w:gridCol w:w="1560"/>
        <w:gridCol w:w="1417"/>
        <w:gridCol w:w="4394"/>
        <w:gridCol w:w="851"/>
        <w:gridCol w:w="709"/>
        <w:gridCol w:w="850"/>
        <w:gridCol w:w="20"/>
        <w:gridCol w:w="1114"/>
        <w:gridCol w:w="1019"/>
        <w:gridCol w:w="11"/>
        <w:gridCol w:w="955"/>
        <w:gridCol w:w="1142"/>
      </w:tblGrid>
      <w:tr w:rsidR="00B138F3" w:rsidRPr="00B138F3" w:rsidTr="00317BD2">
        <w:trPr>
          <w:jc w:val="center"/>
        </w:trPr>
        <w:tc>
          <w:tcPr>
            <w:tcW w:w="16350" w:type="dxa"/>
            <w:gridSpan w:val="14"/>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A06A86">
        <w:trPr>
          <w:trHeight w:val="219"/>
          <w:jc w:val="center"/>
        </w:trPr>
        <w:tc>
          <w:tcPr>
            <w:tcW w:w="890"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418"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60"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417"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31"/>
              <w:t>**</w:t>
            </w:r>
          </w:p>
        </w:tc>
        <w:tc>
          <w:tcPr>
            <w:tcW w:w="4394"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851"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709"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850"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1134" w:type="dxa"/>
            <w:gridSpan w:val="2"/>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3127" w:type="dxa"/>
            <w:gridSpan w:val="4"/>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A06A86">
        <w:trPr>
          <w:trHeight w:val="445"/>
          <w:jc w:val="center"/>
        </w:trPr>
        <w:tc>
          <w:tcPr>
            <w:tcW w:w="890" w:type="dxa"/>
            <w:vMerge/>
            <w:vAlign w:val="center"/>
          </w:tcPr>
          <w:p w:rsidR="00071D1C" w:rsidRPr="00B138F3" w:rsidRDefault="00071D1C" w:rsidP="00B46D58">
            <w:pPr>
              <w:widowControl w:val="0"/>
              <w:jc w:val="center"/>
              <w:rPr>
                <w:rFonts w:ascii="GHEA Grapalat" w:hAnsi="GHEA Grapalat"/>
                <w:sz w:val="16"/>
                <w:szCs w:val="16"/>
              </w:rPr>
            </w:pPr>
          </w:p>
        </w:tc>
        <w:tc>
          <w:tcPr>
            <w:tcW w:w="1418" w:type="dxa"/>
            <w:vMerge/>
            <w:vAlign w:val="center"/>
          </w:tcPr>
          <w:p w:rsidR="00071D1C" w:rsidRPr="00B138F3" w:rsidRDefault="00071D1C" w:rsidP="00B46D58">
            <w:pPr>
              <w:widowControl w:val="0"/>
              <w:jc w:val="center"/>
              <w:rPr>
                <w:rFonts w:ascii="GHEA Grapalat" w:hAnsi="GHEA Grapalat"/>
                <w:sz w:val="16"/>
                <w:szCs w:val="16"/>
              </w:rPr>
            </w:pPr>
          </w:p>
        </w:tc>
        <w:tc>
          <w:tcPr>
            <w:tcW w:w="1560" w:type="dxa"/>
            <w:vMerge/>
            <w:vAlign w:val="center"/>
          </w:tcPr>
          <w:p w:rsidR="00071D1C" w:rsidRPr="00B138F3" w:rsidRDefault="00071D1C" w:rsidP="00B46D58">
            <w:pPr>
              <w:widowControl w:val="0"/>
              <w:jc w:val="center"/>
              <w:rPr>
                <w:rFonts w:ascii="GHEA Grapalat" w:hAnsi="GHEA Grapalat"/>
                <w:sz w:val="16"/>
                <w:szCs w:val="16"/>
              </w:rPr>
            </w:pPr>
          </w:p>
        </w:tc>
        <w:tc>
          <w:tcPr>
            <w:tcW w:w="1417" w:type="dxa"/>
            <w:vMerge/>
            <w:vAlign w:val="center"/>
          </w:tcPr>
          <w:p w:rsidR="00071D1C" w:rsidRPr="00B138F3" w:rsidRDefault="00071D1C" w:rsidP="00B46D58">
            <w:pPr>
              <w:widowControl w:val="0"/>
              <w:jc w:val="center"/>
              <w:rPr>
                <w:rFonts w:ascii="GHEA Grapalat" w:hAnsi="GHEA Grapalat"/>
                <w:sz w:val="16"/>
                <w:szCs w:val="16"/>
              </w:rPr>
            </w:pPr>
          </w:p>
        </w:tc>
        <w:tc>
          <w:tcPr>
            <w:tcW w:w="4394" w:type="dxa"/>
            <w:vMerge/>
            <w:vAlign w:val="center"/>
          </w:tcPr>
          <w:p w:rsidR="00071D1C" w:rsidRPr="00B138F3" w:rsidRDefault="00071D1C" w:rsidP="00B46D58">
            <w:pPr>
              <w:widowControl w:val="0"/>
              <w:jc w:val="center"/>
              <w:rPr>
                <w:rFonts w:ascii="GHEA Grapalat" w:hAnsi="GHEA Grapalat"/>
                <w:sz w:val="16"/>
                <w:szCs w:val="16"/>
              </w:rPr>
            </w:pPr>
          </w:p>
        </w:tc>
        <w:tc>
          <w:tcPr>
            <w:tcW w:w="851" w:type="dxa"/>
            <w:vMerge/>
            <w:vAlign w:val="center"/>
          </w:tcPr>
          <w:p w:rsidR="00071D1C" w:rsidRPr="00B138F3" w:rsidRDefault="00071D1C" w:rsidP="00B46D58">
            <w:pPr>
              <w:widowControl w:val="0"/>
              <w:jc w:val="center"/>
              <w:rPr>
                <w:rFonts w:ascii="GHEA Grapalat" w:hAnsi="GHEA Grapalat"/>
                <w:sz w:val="16"/>
                <w:szCs w:val="16"/>
              </w:rPr>
            </w:pPr>
          </w:p>
        </w:tc>
        <w:tc>
          <w:tcPr>
            <w:tcW w:w="709" w:type="dxa"/>
            <w:vMerge/>
            <w:vAlign w:val="center"/>
          </w:tcPr>
          <w:p w:rsidR="00071D1C" w:rsidRPr="00B138F3" w:rsidRDefault="00071D1C" w:rsidP="00B46D58">
            <w:pPr>
              <w:widowControl w:val="0"/>
              <w:jc w:val="center"/>
              <w:rPr>
                <w:rFonts w:ascii="GHEA Grapalat" w:hAnsi="GHEA Grapalat"/>
                <w:sz w:val="16"/>
                <w:szCs w:val="16"/>
              </w:rPr>
            </w:pPr>
          </w:p>
        </w:tc>
        <w:tc>
          <w:tcPr>
            <w:tcW w:w="850" w:type="dxa"/>
            <w:vMerge/>
            <w:vAlign w:val="center"/>
          </w:tcPr>
          <w:p w:rsidR="00071D1C" w:rsidRPr="00B138F3" w:rsidRDefault="00071D1C" w:rsidP="00B46D58">
            <w:pPr>
              <w:widowControl w:val="0"/>
              <w:jc w:val="center"/>
              <w:rPr>
                <w:rFonts w:ascii="GHEA Grapalat" w:hAnsi="GHEA Grapalat"/>
                <w:sz w:val="16"/>
                <w:szCs w:val="16"/>
              </w:rPr>
            </w:pPr>
          </w:p>
        </w:tc>
        <w:tc>
          <w:tcPr>
            <w:tcW w:w="1134" w:type="dxa"/>
            <w:gridSpan w:val="2"/>
            <w:vMerge/>
            <w:vAlign w:val="center"/>
          </w:tcPr>
          <w:p w:rsidR="00071D1C" w:rsidRPr="00B138F3" w:rsidRDefault="00071D1C" w:rsidP="00B46D58">
            <w:pPr>
              <w:widowControl w:val="0"/>
              <w:jc w:val="center"/>
              <w:rPr>
                <w:rFonts w:ascii="GHEA Grapalat" w:hAnsi="GHEA Grapalat"/>
                <w:sz w:val="16"/>
                <w:szCs w:val="16"/>
              </w:rPr>
            </w:pPr>
          </w:p>
        </w:tc>
        <w:tc>
          <w:tcPr>
            <w:tcW w:w="1019"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966" w:type="dxa"/>
            <w:gridSpan w:val="2"/>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142"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32"/>
              <w:t>***</w:t>
            </w:r>
          </w:p>
        </w:tc>
      </w:tr>
      <w:tr w:rsidR="00413678" w:rsidRPr="00B138F3" w:rsidTr="00A06A86">
        <w:trPr>
          <w:trHeight w:val="246"/>
          <w:jc w:val="center"/>
        </w:trPr>
        <w:tc>
          <w:tcPr>
            <w:tcW w:w="890" w:type="dxa"/>
            <w:vAlign w:val="center"/>
          </w:tcPr>
          <w:p w:rsidR="00413678" w:rsidRPr="00362494" w:rsidRDefault="00413678" w:rsidP="00A169B7">
            <w:pPr>
              <w:jc w:val="center"/>
              <w:rPr>
                <w:rFonts w:ascii="Sylfaen" w:hAnsi="Sylfaen" w:cs="Sylfaen"/>
              </w:rPr>
            </w:pPr>
            <w:r w:rsidRPr="00362494">
              <w:rPr>
                <w:rFonts w:ascii="Sylfaen" w:hAnsi="Sylfaen" w:cs="Sylfaen"/>
              </w:rPr>
              <w:t>1</w:t>
            </w:r>
          </w:p>
        </w:tc>
        <w:tc>
          <w:tcPr>
            <w:tcW w:w="1418" w:type="dxa"/>
            <w:vAlign w:val="center"/>
          </w:tcPr>
          <w:p w:rsidR="00413678" w:rsidRPr="00362494" w:rsidRDefault="00413678" w:rsidP="00A169B7">
            <w:pPr>
              <w:jc w:val="center"/>
              <w:rPr>
                <w:rFonts w:ascii="Calibri" w:hAnsi="Calibri" w:cs="Calibri"/>
                <w:lang w:val="en-US"/>
              </w:rPr>
            </w:pPr>
            <w:r w:rsidRPr="00362494">
              <w:rPr>
                <w:rFonts w:ascii="Calibri" w:hAnsi="Calibri" w:cs="Calibri"/>
                <w:lang w:val="en-US"/>
              </w:rPr>
              <w:t>15811120</w:t>
            </w:r>
          </w:p>
        </w:tc>
        <w:tc>
          <w:tcPr>
            <w:tcW w:w="1560" w:type="dxa"/>
            <w:vAlign w:val="center"/>
          </w:tcPr>
          <w:p w:rsidR="00413678" w:rsidRPr="00362494" w:rsidRDefault="00413678" w:rsidP="00A169B7">
            <w:pPr>
              <w:rPr>
                <w:rFonts w:ascii="Calibri" w:hAnsi="Calibri" w:cs="Calibri"/>
                <w:lang w:val="en-US"/>
              </w:rPr>
            </w:pPr>
            <w:r w:rsidRPr="00362494">
              <w:rPr>
                <w:rFonts w:ascii="Sylfaen" w:hAnsi="Sylfaen" w:cs="Sylfaen"/>
                <w:lang w:val="en-US"/>
              </w:rPr>
              <w:t xml:space="preserve"> Хлеб</w:t>
            </w:r>
          </w:p>
        </w:tc>
        <w:tc>
          <w:tcPr>
            <w:tcW w:w="1417" w:type="dxa"/>
          </w:tcPr>
          <w:p w:rsidR="00413678" w:rsidRPr="00413678" w:rsidRDefault="00413678" w:rsidP="00A169B7">
            <w:pPr>
              <w:widowControl w:val="0"/>
              <w:spacing w:after="120"/>
              <w:jc w:val="center"/>
              <w:rPr>
                <w:rFonts w:ascii="GHEA Grapalat" w:hAnsi="GHEA Grapalat"/>
                <w:sz w:val="16"/>
                <w:szCs w:val="16"/>
                <w:lang w:val="en-US"/>
              </w:rPr>
            </w:pPr>
          </w:p>
        </w:tc>
        <w:tc>
          <w:tcPr>
            <w:tcW w:w="4394" w:type="dxa"/>
            <w:vAlign w:val="center"/>
          </w:tcPr>
          <w:p w:rsidR="00413678" w:rsidRPr="00362494" w:rsidRDefault="00413678" w:rsidP="00A169B7">
            <w:pPr>
              <w:jc w:val="both"/>
              <w:rPr>
                <w:rFonts w:ascii="Sylfaen" w:hAnsi="Sylfaen" w:cs="Sylfaen"/>
                <w:bCs/>
                <w:color w:val="000000"/>
                <w:sz w:val="18"/>
                <w:szCs w:val="18"/>
              </w:rPr>
            </w:pPr>
            <w:r w:rsidRPr="00362494">
              <w:rPr>
                <w:rFonts w:ascii="Sylfaen" w:hAnsi="Sylfaen" w:cs="Sylfaen"/>
                <w:sz w:val="18"/>
                <w:szCs w:val="18"/>
                <w:lang w:val="hy-AM"/>
              </w:rPr>
              <w:t>Хлеб</w:t>
            </w:r>
            <w:r w:rsidRPr="00362494">
              <w:rPr>
                <w:rFonts w:ascii="Sylfaen" w:hAnsi="Sylfaen" w:cs="Sylfaen"/>
                <w:sz w:val="18"/>
                <w:szCs w:val="18"/>
              </w:rPr>
              <w:t xml:space="preserve"> </w:t>
            </w:r>
            <w:r w:rsidRPr="00362494">
              <w:rPr>
                <w:rFonts w:ascii="Sylfaen" w:hAnsi="Sylfaen" w:cs="Sylfaen"/>
                <w:sz w:val="18"/>
                <w:szCs w:val="18"/>
                <w:lang w:val="hy-AM"/>
              </w:rPr>
              <w:t xml:space="preserve">из пшеничной муки первого типа, AST 31-99. Безопасность в соответствии с гигиеническими нормами N 2-III-4.9-01-2010 и статьей 8 Закона РА «О безопасности пищевых продуктов». Остаточный срок годности не менее 90%, </w:t>
            </w:r>
          </w:p>
        </w:tc>
        <w:tc>
          <w:tcPr>
            <w:tcW w:w="851" w:type="dxa"/>
            <w:vAlign w:val="center"/>
          </w:tcPr>
          <w:p w:rsidR="00413678" w:rsidRPr="00362494" w:rsidRDefault="00413678" w:rsidP="00A169B7">
            <w:pPr>
              <w:jc w:val="center"/>
              <w:rPr>
                <w:rFonts w:ascii="Sylfaen" w:hAnsi="Sylfaen" w:cs="Sylfaen"/>
              </w:rPr>
            </w:pPr>
            <w:r w:rsidRPr="00362494">
              <w:rPr>
                <w:rFonts w:ascii="Sylfaen" w:hAnsi="Sylfaen" w:cs="Sylfaen"/>
              </w:rPr>
              <w:t>кг</w:t>
            </w:r>
          </w:p>
        </w:tc>
        <w:tc>
          <w:tcPr>
            <w:tcW w:w="709" w:type="dxa"/>
          </w:tcPr>
          <w:p w:rsidR="00413678" w:rsidRPr="00362494" w:rsidRDefault="00413678" w:rsidP="00A169B7">
            <w:pPr>
              <w:widowControl w:val="0"/>
              <w:spacing w:after="120"/>
              <w:jc w:val="center"/>
              <w:rPr>
                <w:rFonts w:ascii="GHEA Grapalat" w:hAnsi="GHEA Grapalat"/>
                <w:sz w:val="16"/>
                <w:szCs w:val="16"/>
              </w:rPr>
            </w:pPr>
          </w:p>
        </w:tc>
        <w:tc>
          <w:tcPr>
            <w:tcW w:w="850" w:type="dxa"/>
          </w:tcPr>
          <w:p w:rsidR="00413678" w:rsidRPr="00362494" w:rsidRDefault="00413678" w:rsidP="00A169B7">
            <w:pPr>
              <w:widowControl w:val="0"/>
              <w:spacing w:after="120"/>
              <w:jc w:val="center"/>
              <w:rPr>
                <w:rFonts w:ascii="GHEA Grapalat" w:hAnsi="GHEA Grapalat"/>
                <w:sz w:val="16"/>
                <w:szCs w:val="16"/>
              </w:rPr>
            </w:pPr>
          </w:p>
        </w:tc>
        <w:tc>
          <w:tcPr>
            <w:tcW w:w="1134" w:type="dxa"/>
            <w:gridSpan w:val="2"/>
            <w:vAlign w:val="center"/>
          </w:tcPr>
          <w:p w:rsidR="00413678" w:rsidRPr="00940B45" w:rsidRDefault="00940B45" w:rsidP="00A169B7">
            <w:pPr>
              <w:jc w:val="center"/>
              <w:rPr>
                <w:rFonts w:ascii="Sylfaen" w:hAnsi="Sylfaen" w:cs="Sylfaen"/>
                <w:lang w:val="hy-AM"/>
              </w:rPr>
            </w:pPr>
            <w:r>
              <w:rPr>
                <w:rFonts w:ascii="Sylfaen" w:hAnsi="Sylfaen" w:cs="Sylfaen"/>
                <w:lang w:val="hy-AM"/>
              </w:rPr>
              <w:t>945</w:t>
            </w:r>
          </w:p>
        </w:tc>
        <w:tc>
          <w:tcPr>
            <w:tcW w:w="1019" w:type="dxa"/>
          </w:tcPr>
          <w:p w:rsidR="00413678" w:rsidRPr="00362494" w:rsidRDefault="00940B45" w:rsidP="00A169B7">
            <w:r>
              <w:rPr>
                <w:rFonts w:ascii="Sylfaen" w:hAnsi="Sylfaen"/>
                <w:lang w:val="hy-AM"/>
              </w:rPr>
              <w:t>Егегнаванская</w:t>
            </w:r>
            <w:r w:rsidR="00413678" w:rsidRPr="00362494">
              <w:t xml:space="preserve"> средняя школа </w:t>
            </w:r>
          </w:p>
        </w:tc>
        <w:tc>
          <w:tcPr>
            <w:tcW w:w="966" w:type="dxa"/>
            <w:gridSpan w:val="2"/>
            <w:vAlign w:val="center"/>
          </w:tcPr>
          <w:p w:rsidR="00413678" w:rsidRPr="00940B45" w:rsidRDefault="00940B45" w:rsidP="00A169B7">
            <w:pPr>
              <w:jc w:val="center"/>
              <w:rPr>
                <w:rFonts w:ascii="Sylfaen" w:hAnsi="Sylfaen" w:cs="Sylfaen"/>
                <w:sz w:val="20"/>
                <w:szCs w:val="20"/>
                <w:lang w:val="hy-AM"/>
              </w:rPr>
            </w:pPr>
            <w:r>
              <w:rPr>
                <w:rFonts w:ascii="Sylfaen" w:hAnsi="Sylfaen" w:cs="Sylfaen"/>
                <w:sz w:val="20"/>
                <w:szCs w:val="20"/>
                <w:lang w:val="hy-AM"/>
              </w:rPr>
              <w:t>945</w:t>
            </w:r>
          </w:p>
        </w:tc>
        <w:tc>
          <w:tcPr>
            <w:tcW w:w="1142" w:type="dxa"/>
          </w:tcPr>
          <w:p w:rsidR="00413678" w:rsidRPr="00362494" w:rsidRDefault="00413678" w:rsidP="00A169B7">
            <w:pPr>
              <w:widowControl w:val="0"/>
              <w:spacing w:after="120"/>
              <w:jc w:val="center"/>
              <w:rPr>
                <w:rFonts w:ascii="GHEA Grapalat" w:hAnsi="GHEA Grapalat"/>
                <w:sz w:val="16"/>
                <w:szCs w:val="16"/>
                <w:lang w:val="en-US"/>
              </w:rPr>
            </w:pPr>
            <w:r w:rsidRPr="00362494">
              <w:rPr>
                <w:rFonts w:ascii="GHEA Grapalat" w:hAnsi="GHEA Grapalat"/>
                <w:sz w:val="16"/>
                <w:szCs w:val="16"/>
                <w:lang w:val="en-US"/>
              </w:rPr>
              <w:t>Повседневно</w:t>
            </w:r>
          </w:p>
        </w:tc>
      </w:tr>
      <w:tr w:rsidR="00940B45" w:rsidRPr="00B138F3" w:rsidTr="00A06A86">
        <w:trPr>
          <w:jc w:val="center"/>
        </w:trPr>
        <w:tc>
          <w:tcPr>
            <w:tcW w:w="890" w:type="dxa"/>
            <w:vAlign w:val="center"/>
          </w:tcPr>
          <w:p w:rsidR="00940B45" w:rsidRPr="00362494" w:rsidRDefault="00940B45" w:rsidP="00A169B7">
            <w:pPr>
              <w:jc w:val="center"/>
              <w:rPr>
                <w:rFonts w:ascii="Sylfaen" w:hAnsi="Sylfaen" w:cs="Sylfaen"/>
                <w:lang w:val="en-US"/>
              </w:rPr>
            </w:pPr>
            <w:r w:rsidRPr="00362494">
              <w:rPr>
                <w:rFonts w:ascii="Sylfaen" w:hAnsi="Sylfaen" w:cs="Sylfaen"/>
                <w:lang w:val="en-US"/>
              </w:rPr>
              <w:t>2</w:t>
            </w:r>
          </w:p>
        </w:tc>
        <w:tc>
          <w:tcPr>
            <w:tcW w:w="1418" w:type="dxa"/>
            <w:vAlign w:val="center"/>
          </w:tcPr>
          <w:p w:rsidR="00940B45" w:rsidRPr="00362494" w:rsidRDefault="00940B45" w:rsidP="00A169B7">
            <w:pPr>
              <w:jc w:val="center"/>
              <w:rPr>
                <w:rFonts w:ascii="Calibri" w:hAnsi="Calibri" w:cs="Calibri"/>
                <w:lang w:val="en-US"/>
              </w:rPr>
            </w:pPr>
            <w:r w:rsidRPr="00362494">
              <w:rPr>
                <w:rFonts w:ascii="Calibri" w:hAnsi="Calibri" w:cs="Calibri"/>
                <w:lang w:val="en-US"/>
              </w:rPr>
              <w:t>15331153</w:t>
            </w:r>
          </w:p>
        </w:tc>
        <w:tc>
          <w:tcPr>
            <w:tcW w:w="1560" w:type="dxa"/>
            <w:vAlign w:val="center"/>
          </w:tcPr>
          <w:p w:rsidR="00940B45" w:rsidRPr="00362494" w:rsidRDefault="00940B45" w:rsidP="00A169B7">
            <w:pPr>
              <w:rPr>
                <w:rFonts w:ascii="Sylfaen" w:hAnsi="Sylfaen" w:cs="Sylfaen"/>
                <w:lang w:val="en-US"/>
              </w:rPr>
            </w:pPr>
            <w:r w:rsidRPr="00362494">
              <w:rPr>
                <w:rFonts w:ascii="Sylfaen" w:hAnsi="Sylfaen" w:cs="Sylfaen"/>
                <w:lang w:val="en-US"/>
              </w:rPr>
              <w:t>Чечевица</w:t>
            </w:r>
          </w:p>
        </w:tc>
        <w:tc>
          <w:tcPr>
            <w:tcW w:w="1417" w:type="dxa"/>
          </w:tcPr>
          <w:p w:rsidR="00940B45" w:rsidRPr="00362494" w:rsidRDefault="00940B45" w:rsidP="00A169B7">
            <w:pPr>
              <w:widowControl w:val="0"/>
              <w:spacing w:after="120"/>
              <w:jc w:val="center"/>
              <w:rPr>
                <w:rFonts w:ascii="Sylfaen" w:hAnsi="Sylfaen" w:cs="Sylfaen"/>
                <w:sz w:val="18"/>
                <w:szCs w:val="18"/>
                <w:lang w:val="hy-AM"/>
              </w:rPr>
            </w:pPr>
          </w:p>
        </w:tc>
        <w:tc>
          <w:tcPr>
            <w:tcW w:w="4394" w:type="dxa"/>
            <w:vAlign w:val="center"/>
          </w:tcPr>
          <w:p w:rsidR="00940B45" w:rsidRPr="00362494" w:rsidRDefault="00940B45" w:rsidP="00A169B7">
            <w:pPr>
              <w:jc w:val="both"/>
              <w:rPr>
                <w:rFonts w:ascii="Sylfaen" w:hAnsi="Sylfaen" w:cs="Sylfaen"/>
                <w:sz w:val="18"/>
                <w:szCs w:val="18"/>
                <w:lang w:val="hy-AM"/>
              </w:rPr>
            </w:pPr>
            <w:r w:rsidRPr="00362494">
              <w:rPr>
                <w:rFonts w:ascii="Sylfaen" w:hAnsi="Sylfaen" w:cs="Sylfaen"/>
                <w:sz w:val="18"/>
                <w:szCs w:val="18"/>
                <w:lang w:val="hy-AM"/>
              </w:rPr>
              <w:t>Чечевица РА или эквивалентная Чистая, сухая - не более 14% влаги, средняя сухость - не более 14,0-17,0% ГОСТ 7066-77. Безопасность в соответствии с гигиеническими нормами N 9-III-4.9-01-2010 и статьей 9 Закона РА «О безопасности пищевых продуктов».</w:t>
            </w:r>
          </w:p>
        </w:tc>
        <w:tc>
          <w:tcPr>
            <w:tcW w:w="851" w:type="dxa"/>
            <w:vAlign w:val="center"/>
          </w:tcPr>
          <w:p w:rsidR="00940B45" w:rsidRPr="00362494" w:rsidRDefault="00940B45" w:rsidP="00A169B7">
            <w:pPr>
              <w:jc w:val="center"/>
              <w:rPr>
                <w:rFonts w:ascii="Sylfaen" w:hAnsi="Sylfaen" w:cs="Sylfaen"/>
              </w:rPr>
            </w:pPr>
            <w:r w:rsidRPr="00362494">
              <w:rPr>
                <w:rFonts w:ascii="Sylfaen" w:hAnsi="Sylfaen" w:cs="Sylfaen"/>
              </w:rPr>
              <w:t>кг</w:t>
            </w:r>
          </w:p>
        </w:tc>
        <w:tc>
          <w:tcPr>
            <w:tcW w:w="709" w:type="dxa"/>
          </w:tcPr>
          <w:p w:rsidR="00940B45" w:rsidRPr="00362494" w:rsidRDefault="00940B45" w:rsidP="00A169B7">
            <w:pPr>
              <w:widowControl w:val="0"/>
              <w:spacing w:after="120"/>
              <w:jc w:val="center"/>
              <w:rPr>
                <w:rFonts w:ascii="GHEA Grapalat" w:hAnsi="GHEA Grapalat"/>
                <w:sz w:val="16"/>
                <w:szCs w:val="16"/>
              </w:rPr>
            </w:pPr>
          </w:p>
        </w:tc>
        <w:tc>
          <w:tcPr>
            <w:tcW w:w="870" w:type="dxa"/>
            <w:gridSpan w:val="2"/>
          </w:tcPr>
          <w:p w:rsidR="00940B45" w:rsidRPr="00362494" w:rsidRDefault="00940B45" w:rsidP="00A169B7">
            <w:pPr>
              <w:widowControl w:val="0"/>
              <w:spacing w:after="120"/>
              <w:jc w:val="center"/>
              <w:rPr>
                <w:rFonts w:ascii="GHEA Grapalat" w:hAnsi="GHEA Grapalat"/>
                <w:sz w:val="16"/>
                <w:szCs w:val="16"/>
              </w:rPr>
            </w:pPr>
          </w:p>
        </w:tc>
        <w:tc>
          <w:tcPr>
            <w:tcW w:w="1114" w:type="dxa"/>
          </w:tcPr>
          <w:p w:rsidR="00940B45" w:rsidRPr="00940B45" w:rsidRDefault="00940B45" w:rsidP="00A169B7">
            <w:pPr>
              <w:widowControl w:val="0"/>
              <w:spacing w:after="120"/>
              <w:jc w:val="center"/>
              <w:rPr>
                <w:rFonts w:ascii="GHEA Grapalat" w:hAnsi="GHEA Grapalat"/>
                <w:sz w:val="16"/>
                <w:szCs w:val="16"/>
                <w:lang w:val="hy-AM"/>
              </w:rPr>
            </w:pPr>
            <w:r>
              <w:rPr>
                <w:rFonts w:ascii="Sylfaen" w:hAnsi="Sylfaen" w:cs="Sylfaen"/>
                <w:lang w:val="hy-AM"/>
              </w:rPr>
              <w:t>92,4</w:t>
            </w:r>
          </w:p>
        </w:tc>
        <w:tc>
          <w:tcPr>
            <w:tcW w:w="1019" w:type="dxa"/>
          </w:tcPr>
          <w:p w:rsidR="00940B45" w:rsidRPr="00362494" w:rsidRDefault="00940B45" w:rsidP="00FF41D1">
            <w:r>
              <w:rPr>
                <w:rFonts w:ascii="Sylfaen" w:hAnsi="Sylfaen"/>
                <w:lang w:val="hy-AM"/>
              </w:rPr>
              <w:t>Егегнаванская</w:t>
            </w:r>
            <w:r w:rsidRPr="00362494">
              <w:t xml:space="preserve"> средняя </w:t>
            </w:r>
            <w:r w:rsidRPr="00362494">
              <w:lastRenderedPageBreak/>
              <w:t xml:space="preserve">школа </w:t>
            </w:r>
          </w:p>
        </w:tc>
        <w:tc>
          <w:tcPr>
            <w:tcW w:w="966" w:type="dxa"/>
            <w:gridSpan w:val="2"/>
          </w:tcPr>
          <w:p w:rsidR="00940B45" w:rsidRPr="00940B45" w:rsidRDefault="00940B45" w:rsidP="00A169B7">
            <w:pPr>
              <w:rPr>
                <w:sz w:val="20"/>
                <w:szCs w:val="20"/>
                <w:lang w:val="hy-AM"/>
              </w:rPr>
            </w:pPr>
            <w:r>
              <w:rPr>
                <w:rFonts w:ascii="Sylfaen" w:hAnsi="Sylfaen" w:cs="Sylfaen"/>
                <w:sz w:val="20"/>
                <w:szCs w:val="20"/>
                <w:lang w:val="hy-AM"/>
              </w:rPr>
              <w:lastRenderedPageBreak/>
              <w:t>92,4</w:t>
            </w:r>
          </w:p>
        </w:tc>
        <w:tc>
          <w:tcPr>
            <w:tcW w:w="1142" w:type="dxa"/>
            <w:vAlign w:val="center"/>
          </w:tcPr>
          <w:p w:rsidR="00940B45" w:rsidRPr="00362494" w:rsidRDefault="00940B45" w:rsidP="00A169B7">
            <w:pPr>
              <w:jc w:val="center"/>
              <w:rPr>
                <w:rFonts w:ascii="Sylfaen" w:hAnsi="Sylfaen" w:cs="Sylfaen"/>
                <w:lang w:val="en-US"/>
              </w:rPr>
            </w:pPr>
          </w:p>
        </w:tc>
      </w:tr>
      <w:tr w:rsidR="00940B45" w:rsidRPr="00B138F3" w:rsidTr="00A06A86">
        <w:trPr>
          <w:jc w:val="center"/>
        </w:trPr>
        <w:tc>
          <w:tcPr>
            <w:tcW w:w="890" w:type="dxa"/>
            <w:vAlign w:val="center"/>
          </w:tcPr>
          <w:p w:rsidR="00940B45" w:rsidRPr="00362494" w:rsidRDefault="00940B45" w:rsidP="00A169B7">
            <w:pPr>
              <w:jc w:val="center"/>
              <w:rPr>
                <w:rFonts w:ascii="Sylfaen" w:hAnsi="Sylfaen" w:cs="Sylfaen"/>
                <w:lang w:val="en-US"/>
              </w:rPr>
            </w:pPr>
            <w:r w:rsidRPr="00362494">
              <w:rPr>
                <w:rFonts w:ascii="Sylfaen" w:hAnsi="Sylfaen" w:cs="Sylfaen"/>
                <w:lang w:val="en-US"/>
              </w:rPr>
              <w:lastRenderedPageBreak/>
              <w:t>3</w:t>
            </w:r>
          </w:p>
        </w:tc>
        <w:tc>
          <w:tcPr>
            <w:tcW w:w="1418" w:type="dxa"/>
            <w:vAlign w:val="center"/>
          </w:tcPr>
          <w:p w:rsidR="00940B45" w:rsidRPr="00362494" w:rsidRDefault="00940B45" w:rsidP="00A169B7">
            <w:pPr>
              <w:jc w:val="center"/>
              <w:rPr>
                <w:rFonts w:ascii="Calibri" w:hAnsi="Calibri" w:cs="Calibri"/>
                <w:lang w:val="en-US"/>
              </w:rPr>
            </w:pPr>
            <w:r w:rsidRPr="00362494">
              <w:rPr>
                <w:rFonts w:ascii="Calibri" w:hAnsi="Calibri" w:cs="Calibri"/>
                <w:lang w:val="en-US"/>
              </w:rPr>
              <w:t>3211300</w:t>
            </w:r>
          </w:p>
        </w:tc>
        <w:tc>
          <w:tcPr>
            <w:tcW w:w="1560" w:type="dxa"/>
            <w:vAlign w:val="center"/>
          </w:tcPr>
          <w:p w:rsidR="00940B45" w:rsidRPr="00362494" w:rsidRDefault="00940B45" w:rsidP="00A169B7">
            <w:pPr>
              <w:rPr>
                <w:rFonts w:ascii="Sylfaen" w:hAnsi="Sylfaen" w:cs="Sylfaen"/>
                <w:lang w:val="en-US"/>
              </w:rPr>
            </w:pPr>
            <w:r w:rsidRPr="00362494">
              <w:rPr>
                <w:rFonts w:ascii="Sylfaen" w:hAnsi="Sylfaen" w:cs="Sylfaen"/>
                <w:lang w:val="en-US"/>
              </w:rPr>
              <w:t>Рис</w:t>
            </w:r>
          </w:p>
        </w:tc>
        <w:tc>
          <w:tcPr>
            <w:tcW w:w="1417" w:type="dxa"/>
          </w:tcPr>
          <w:p w:rsidR="00940B45" w:rsidRPr="00362494" w:rsidRDefault="00940B45" w:rsidP="00A169B7">
            <w:pPr>
              <w:widowControl w:val="0"/>
              <w:spacing w:after="120"/>
              <w:jc w:val="center"/>
              <w:rPr>
                <w:rFonts w:ascii="Sylfaen" w:hAnsi="Sylfaen" w:cs="Sylfaen"/>
                <w:sz w:val="18"/>
                <w:szCs w:val="18"/>
                <w:lang w:val="hy-AM"/>
              </w:rPr>
            </w:pPr>
          </w:p>
        </w:tc>
        <w:tc>
          <w:tcPr>
            <w:tcW w:w="4394" w:type="dxa"/>
            <w:vAlign w:val="center"/>
          </w:tcPr>
          <w:p w:rsidR="00940B45" w:rsidRPr="00362494" w:rsidRDefault="00940B45" w:rsidP="00A169B7">
            <w:pPr>
              <w:jc w:val="both"/>
              <w:rPr>
                <w:rFonts w:ascii="Sylfaen" w:hAnsi="Sylfaen" w:cs="Sylfaen"/>
                <w:sz w:val="18"/>
                <w:szCs w:val="18"/>
                <w:lang w:val="hy-AM"/>
              </w:rPr>
            </w:pPr>
            <w:r w:rsidRPr="00362494">
              <w:rPr>
                <w:rFonts w:ascii="Sylfaen" w:hAnsi="Sylfaen" w:cs="Sylfaen"/>
                <w:sz w:val="18"/>
                <w:szCs w:val="18"/>
                <w:lang w:val="hy-AM"/>
              </w:rPr>
              <w:t>Рис Белый, крупный, высококачественный, длинный тип, не сломанный, ширина делится на 1-4 типа, в зависимости от типа влажности от 13% до 15%, ГОСТ 6293-90. Безопасность в соответствии с N 2-III-4.9-01-2010 гигиеническими</w:t>
            </w:r>
          </w:p>
        </w:tc>
        <w:tc>
          <w:tcPr>
            <w:tcW w:w="851" w:type="dxa"/>
            <w:vAlign w:val="center"/>
          </w:tcPr>
          <w:p w:rsidR="00940B45" w:rsidRPr="00362494" w:rsidRDefault="00940B45" w:rsidP="00A169B7">
            <w:pPr>
              <w:jc w:val="center"/>
              <w:rPr>
                <w:rFonts w:ascii="Sylfaen" w:hAnsi="Sylfaen" w:cs="Sylfaen"/>
              </w:rPr>
            </w:pPr>
            <w:r w:rsidRPr="00362494">
              <w:rPr>
                <w:rFonts w:ascii="Sylfaen" w:hAnsi="Sylfaen" w:cs="Sylfaen"/>
              </w:rPr>
              <w:t>кг</w:t>
            </w:r>
          </w:p>
        </w:tc>
        <w:tc>
          <w:tcPr>
            <w:tcW w:w="709" w:type="dxa"/>
          </w:tcPr>
          <w:p w:rsidR="00940B45" w:rsidRPr="00362494" w:rsidRDefault="00940B45" w:rsidP="00A169B7">
            <w:pPr>
              <w:widowControl w:val="0"/>
              <w:spacing w:after="120"/>
              <w:jc w:val="center"/>
              <w:rPr>
                <w:rFonts w:ascii="GHEA Grapalat" w:hAnsi="GHEA Grapalat"/>
                <w:sz w:val="16"/>
                <w:szCs w:val="16"/>
              </w:rPr>
            </w:pPr>
          </w:p>
        </w:tc>
        <w:tc>
          <w:tcPr>
            <w:tcW w:w="870" w:type="dxa"/>
            <w:gridSpan w:val="2"/>
          </w:tcPr>
          <w:p w:rsidR="00940B45" w:rsidRPr="00362494" w:rsidRDefault="00940B45" w:rsidP="00A169B7">
            <w:pPr>
              <w:widowControl w:val="0"/>
              <w:spacing w:after="120"/>
              <w:jc w:val="center"/>
              <w:rPr>
                <w:rFonts w:ascii="GHEA Grapalat" w:hAnsi="GHEA Grapalat"/>
                <w:sz w:val="16"/>
                <w:szCs w:val="16"/>
              </w:rPr>
            </w:pPr>
          </w:p>
        </w:tc>
        <w:tc>
          <w:tcPr>
            <w:tcW w:w="1114" w:type="dxa"/>
            <w:vAlign w:val="center"/>
          </w:tcPr>
          <w:p w:rsidR="00940B45" w:rsidRPr="00940B45" w:rsidRDefault="00940B45" w:rsidP="00A169B7">
            <w:pPr>
              <w:jc w:val="center"/>
              <w:rPr>
                <w:rFonts w:ascii="Sylfaen" w:hAnsi="Sylfaen" w:cs="Sylfaen"/>
                <w:lang w:val="hy-AM"/>
              </w:rPr>
            </w:pPr>
            <w:r>
              <w:rPr>
                <w:rFonts w:ascii="Sylfaen" w:hAnsi="Sylfaen" w:cs="Sylfaen"/>
                <w:lang w:val="hy-AM"/>
              </w:rPr>
              <w:t>60,17</w:t>
            </w:r>
          </w:p>
        </w:tc>
        <w:tc>
          <w:tcPr>
            <w:tcW w:w="1019" w:type="dxa"/>
          </w:tcPr>
          <w:p w:rsidR="00940B45" w:rsidRPr="00362494" w:rsidRDefault="00940B45" w:rsidP="00FF41D1">
            <w:r>
              <w:rPr>
                <w:rFonts w:ascii="Sylfaen" w:hAnsi="Sylfaen"/>
                <w:lang w:val="hy-AM"/>
              </w:rPr>
              <w:t>Егегнаванская</w:t>
            </w:r>
            <w:r w:rsidRPr="00362494">
              <w:t xml:space="preserve"> средняя школа </w:t>
            </w:r>
          </w:p>
        </w:tc>
        <w:tc>
          <w:tcPr>
            <w:tcW w:w="966" w:type="dxa"/>
            <w:gridSpan w:val="2"/>
            <w:vAlign w:val="center"/>
          </w:tcPr>
          <w:p w:rsidR="00940B45" w:rsidRPr="00940B45" w:rsidRDefault="00940B45" w:rsidP="00A169B7">
            <w:pPr>
              <w:jc w:val="center"/>
              <w:rPr>
                <w:rFonts w:ascii="Sylfaen" w:hAnsi="Sylfaen" w:cs="Sylfaen"/>
                <w:lang w:val="hy-AM"/>
              </w:rPr>
            </w:pPr>
            <w:r>
              <w:rPr>
                <w:rFonts w:ascii="Sylfaen" w:hAnsi="Sylfaen" w:cs="Sylfaen"/>
                <w:lang w:val="hy-AM"/>
              </w:rPr>
              <w:t>60,17</w:t>
            </w:r>
          </w:p>
        </w:tc>
        <w:tc>
          <w:tcPr>
            <w:tcW w:w="1142" w:type="dxa"/>
          </w:tcPr>
          <w:p w:rsidR="00940B45" w:rsidRPr="00362494" w:rsidRDefault="00940B45" w:rsidP="00A169B7">
            <w:pPr>
              <w:widowControl w:val="0"/>
              <w:spacing w:after="120"/>
              <w:jc w:val="center"/>
              <w:rPr>
                <w:rFonts w:ascii="GHEA Grapalat" w:hAnsi="GHEA Grapalat"/>
                <w:sz w:val="16"/>
                <w:szCs w:val="16"/>
                <w:lang w:val="en-US"/>
              </w:rPr>
            </w:pPr>
            <w:r w:rsidRPr="00362494">
              <w:rPr>
                <w:rFonts w:ascii="GHEA Grapalat" w:hAnsi="GHEA Grapalat"/>
                <w:sz w:val="16"/>
                <w:szCs w:val="16"/>
                <w:lang w:val="en-US"/>
              </w:rPr>
              <w:t>ежемесячно</w:t>
            </w:r>
          </w:p>
        </w:tc>
      </w:tr>
      <w:tr w:rsidR="00940B45" w:rsidRPr="00B138F3" w:rsidTr="00A06A86">
        <w:trPr>
          <w:jc w:val="center"/>
        </w:trPr>
        <w:tc>
          <w:tcPr>
            <w:tcW w:w="890" w:type="dxa"/>
            <w:vAlign w:val="center"/>
          </w:tcPr>
          <w:p w:rsidR="00940B45" w:rsidRPr="00362494" w:rsidRDefault="00940B45" w:rsidP="00A169B7">
            <w:pPr>
              <w:jc w:val="center"/>
              <w:rPr>
                <w:rFonts w:ascii="Sylfaen" w:hAnsi="Sylfaen" w:cs="Sylfaen"/>
                <w:lang w:val="en-US"/>
              </w:rPr>
            </w:pPr>
            <w:r w:rsidRPr="00362494">
              <w:rPr>
                <w:rFonts w:ascii="Sylfaen" w:hAnsi="Sylfaen" w:cs="Sylfaen"/>
                <w:lang w:val="en-US"/>
              </w:rPr>
              <w:t>4</w:t>
            </w:r>
          </w:p>
        </w:tc>
        <w:tc>
          <w:tcPr>
            <w:tcW w:w="1418" w:type="dxa"/>
            <w:vAlign w:val="center"/>
          </w:tcPr>
          <w:p w:rsidR="00940B45" w:rsidRPr="00362494" w:rsidRDefault="00940B45" w:rsidP="00A169B7">
            <w:pPr>
              <w:jc w:val="center"/>
              <w:rPr>
                <w:rFonts w:ascii="Calibri" w:hAnsi="Calibri" w:cs="Calibri"/>
                <w:lang w:val="en-US"/>
              </w:rPr>
            </w:pPr>
            <w:r w:rsidRPr="00362494">
              <w:rPr>
                <w:rFonts w:ascii="Calibri" w:hAnsi="Calibri" w:cs="Calibri"/>
                <w:lang w:val="en-US"/>
              </w:rPr>
              <w:t>15616000</w:t>
            </w:r>
          </w:p>
        </w:tc>
        <w:tc>
          <w:tcPr>
            <w:tcW w:w="1560" w:type="dxa"/>
            <w:vAlign w:val="center"/>
          </w:tcPr>
          <w:p w:rsidR="00940B45" w:rsidRPr="00362494" w:rsidRDefault="00940B45" w:rsidP="00A169B7">
            <w:pPr>
              <w:rPr>
                <w:rFonts w:ascii="Sylfaen" w:hAnsi="Sylfaen" w:cs="Sylfaen"/>
                <w:lang w:val="en-US"/>
              </w:rPr>
            </w:pPr>
            <w:r w:rsidRPr="00362494">
              <w:rPr>
                <w:rFonts w:ascii="Sylfaen" w:hAnsi="Sylfaen" w:cs="Sylfaen"/>
                <w:lang w:val="en-US"/>
              </w:rPr>
              <w:t>Гречка</w:t>
            </w:r>
          </w:p>
        </w:tc>
        <w:tc>
          <w:tcPr>
            <w:tcW w:w="1417" w:type="dxa"/>
          </w:tcPr>
          <w:p w:rsidR="00940B45" w:rsidRPr="00362494" w:rsidRDefault="00940B45" w:rsidP="00A169B7">
            <w:pPr>
              <w:widowControl w:val="0"/>
              <w:spacing w:after="120"/>
              <w:jc w:val="center"/>
              <w:rPr>
                <w:rFonts w:ascii="Sylfaen" w:hAnsi="Sylfaen" w:cs="Sylfaen"/>
                <w:sz w:val="18"/>
                <w:szCs w:val="18"/>
                <w:lang w:val="hy-AM"/>
              </w:rPr>
            </w:pPr>
          </w:p>
        </w:tc>
        <w:tc>
          <w:tcPr>
            <w:tcW w:w="4394" w:type="dxa"/>
            <w:vAlign w:val="center"/>
          </w:tcPr>
          <w:p w:rsidR="00940B45" w:rsidRPr="00362494" w:rsidRDefault="00940B45" w:rsidP="00A169B7">
            <w:pPr>
              <w:jc w:val="both"/>
              <w:rPr>
                <w:rFonts w:ascii="Sylfaen" w:hAnsi="Sylfaen" w:cs="Sylfaen"/>
                <w:sz w:val="18"/>
                <w:szCs w:val="18"/>
                <w:lang w:val="hy-AM"/>
              </w:rPr>
            </w:pPr>
            <w:r w:rsidRPr="00362494">
              <w:rPr>
                <w:rFonts w:ascii="Sylfaen" w:hAnsi="Sylfaen" w:cs="Sylfaen"/>
                <w:sz w:val="18"/>
                <w:szCs w:val="18"/>
                <w:lang w:val="hy-AM"/>
              </w:rPr>
              <w:t>Гречиха Типа I, влажность не более 14,0%, зерна не менее 97,5%, в фабричных мешках, ГОСТ 5550-74. Безопасность в соответствии с N 2-III-4.9-01-2010 гигиеническими нормами и статьей 9 Закона о безопасности пищевых продуктов</w:t>
            </w:r>
          </w:p>
        </w:tc>
        <w:tc>
          <w:tcPr>
            <w:tcW w:w="851" w:type="dxa"/>
            <w:vAlign w:val="center"/>
          </w:tcPr>
          <w:p w:rsidR="00940B45" w:rsidRPr="00362494" w:rsidRDefault="00940B45" w:rsidP="00A169B7">
            <w:pPr>
              <w:jc w:val="center"/>
              <w:rPr>
                <w:rFonts w:ascii="Sylfaen" w:hAnsi="Sylfaen" w:cs="Sylfaen"/>
              </w:rPr>
            </w:pPr>
            <w:r w:rsidRPr="00362494">
              <w:rPr>
                <w:rFonts w:ascii="Sylfaen" w:hAnsi="Sylfaen" w:cs="Sylfaen"/>
              </w:rPr>
              <w:t>кг</w:t>
            </w:r>
          </w:p>
        </w:tc>
        <w:tc>
          <w:tcPr>
            <w:tcW w:w="709" w:type="dxa"/>
          </w:tcPr>
          <w:p w:rsidR="00940B45" w:rsidRPr="00362494" w:rsidRDefault="00940B45" w:rsidP="00A169B7">
            <w:pPr>
              <w:widowControl w:val="0"/>
              <w:spacing w:after="120"/>
              <w:jc w:val="center"/>
              <w:rPr>
                <w:rFonts w:ascii="GHEA Grapalat" w:hAnsi="GHEA Grapalat"/>
                <w:sz w:val="16"/>
                <w:szCs w:val="16"/>
              </w:rPr>
            </w:pPr>
          </w:p>
        </w:tc>
        <w:tc>
          <w:tcPr>
            <w:tcW w:w="870" w:type="dxa"/>
            <w:gridSpan w:val="2"/>
          </w:tcPr>
          <w:p w:rsidR="00940B45" w:rsidRPr="00362494" w:rsidRDefault="00940B45" w:rsidP="00A169B7">
            <w:pPr>
              <w:widowControl w:val="0"/>
              <w:spacing w:after="120"/>
              <w:jc w:val="center"/>
              <w:rPr>
                <w:rFonts w:ascii="GHEA Grapalat" w:hAnsi="GHEA Grapalat"/>
                <w:sz w:val="16"/>
                <w:szCs w:val="16"/>
              </w:rPr>
            </w:pPr>
          </w:p>
        </w:tc>
        <w:tc>
          <w:tcPr>
            <w:tcW w:w="1114" w:type="dxa"/>
            <w:vAlign w:val="center"/>
          </w:tcPr>
          <w:p w:rsidR="00940B45" w:rsidRPr="00940B45" w:rsidRDefault="00940B45" w:rsidP="00A169B7">
            <w:pPr>
              <w:jc w:val="center"/>
              <w:rPr>
                <w:rFonts w:ascii="Sylfaen" w:hAnsi="Sylfaen" w:cs="Sylfaen"/>
                <w:lang w:val="hy-AM"/>
              </w:rPr>
            </w:pPr>
            <w:r>
              <w:rPr>
                <w:rFonts w:ascii="Sylfaen" w:hAnsi="Sylfaen" w:cs="Sylfaen"/>
                <w:lang w:val="hy-AM"/>
              </w:rPr>
              <w:t>53,6</w:t>
            </w:r>
          </w:p>
        </w:tc>
        <w:tc>
          <w:tcPr>
            <w:tcW w:w="1019" w:type="dxa"/>
          </w:tcPr>
          <w:p w:rsidR="00940B45" w:rsidRPr="00362494" w:rsidRDefault="00940B45" w:rsidP="00FF41D1">
            <w:r>
              <w:rPr>
                <w:rFonts w:ascii="Sylfaen" w:hAnsi="Sylfaen"/>
                <w:lang w:val="hy-AM"/>
              </w:rPr>
              <w:t>Егегнаванская</w:t>
            </w:r>
            <w:r w:rsidRPr="00362494">
              <w:t xml:space="preserve"> средняя школа </w:t>
            </w:r>
          </w:p>
        </w:tc>
        <w:tc>
          <w:tcPr>
            <w:tcW w:w="966" w:type="dxa"/>
            <w:gridSpan w:val="2"/>
            <w:vAlign w:val="center"/>
          </w:tcPr>
          <w:p w:rsidR="00940B45" w:rsidRPr="00940B45" w:rsidRDefault="00940B45" w:rsidP="00A169B7">
            <w:pPr>
              <w:jc w:val="center"/>
              <w:rPr>
                <w:rFonts w:ascii="Sylfaen" w:hAnsi="Sylfaen" w:cs="Sylfaen"/>
                <w:lang w:val="hy-AM"/>
              </w:rPr>
            </w:pPr>
            <w:r>
              <w:rPr>
                <w:rFonts w:ascii="Sylfaen" w:hAnsi="Sylfaen" w:cs="Sylfaen"/>
                <w:lang w:val="hy-AM"/>
              </w:rPr>
              <w:t>53,6</w:t>
            </w:r>
          </w:p>
        </w:tc>
        <w:tc>
          <w:tcPr>
            <w:tcW w:w="1142" w:type="dxa"/>
          </w:tcPr>
          <w:p w:rsidR="00940B45" w:rsidRPr="00362494" w:rsidRDefault="00940B45" w:rsidP="00A169B7">
            <w:pPr>
              <w:widowControl w:val="0"/>
              <w:spacing w:after="120"/>
              <w:jc w:val="center"/>
              <w:rPr>
                <w:rFonts w:ascii="GHEA Grapalat" w:hAnsi="GHEA Grapalat"/>
                <w:sz w:val="16"/>
                <w:szCs w:val="16"/>
                <w:lang w:val="en-US"/>
              </w:rPr>
            </w:pPr>
            <w:r w:rsidRPr="00362494">
              <w:rPr>
                <w:rFonts w:ascii="GHEA Grapalat" w:hAnsi="GHEA Grapalat"/>
                <w:sz w:val="16"/>
                <w:szCs w:val="16"/>
                <w:lang w:val="en-US"/>
              </w:rPr>
              <w:t>ежемесячно</w:t>
            </w:r>
          </w:p>
        </w:tc>
      </w:tr>
      <w:tr w:rsidR="00940B45" w:rsidRPr="00B138F3" w:rsidTr="00A06A86">
        <w:trPr>
          <w:trHeight w:val="750"/>
          <w:jc w:val="center"/>
        </w:trPr>
        <w:tc>
          <w:tcPr>
            <w:tcW w:w="890" w:type="dxa"/>
            <w:vAlign w:val="center"/>
          </w:tcPr>
          <w:p w:rsidR="00940B45" w:rsidRPr="00362494" w:rsidRDefault="00940B45" w:rsidP="00A169B7">
            <w:pPr>
              <w:jc w:val="center"/>
              <w:rPr>
                <w:rFonts w:ascii="Sylfaen" w:hAnsi="Sylfaen" w:cs="Sylfaen"/>
              </w:rPr>
            </w:pPr>
            <w:r w:rsidRPr="00362494">
              <w:rPr>
                <w:rFonts w:ascii="Sylfaen" w:hAnsi="Sylfaen" w:cs="Sylfaen"/>
              </w:rPr>
              <w:t>5</w:t>
            </w:r>
          </w:p>
        </w:tc>
        <w:tc>
          <w:tcPr>
            <w:tcW w:w="1418" w:type="dxa"/>
            <w:vAlign w:val="center"/>
          </w:tcPr>
          <w:p w:rsidR="00940B45" w:rsidRPr="00362494" w:rsidRDefault="00940B45" w:rsidP="00A169B7">
            <w:pPr>
              <w:rPr>
                <w:rFonts w:ascii="Calibri" w:hAnsi="Calibri" w:cs="Calibri"/>
                <w:lang w:val="en-US"/>
              </w:rPr>
            </w:pPr>
            <w:r w:rsidRPr="00362494">
              <w:rPr>
                <w:rFonts w:ascii="Calibri" w:hAnsi="Calibri" w:cs="Calibri"/>
                <w:lang w:val="en-US"/>
              </w:rPr>
              <w:t>15851100</w:t>
            </w:r>
          </w:p>
        </w:tc>
        <w:tc>
          <w:tcPr>
            <w:tcW w:w="1560" w:type="dxa"/>
            <w:vAlign w:val="center"/>
          </w:tcPr>
          <w:p w:rsidR="00940B45" w:rsidRPr="00362494" w:rsidRDefault="00940B45" w:rsidP="00A169B7">
            <w:pPr>
              <w:rPr>
                <w:rFonts w:ascii="Calibri" w:hAnsi="Calibri" w:cs="Calibri"/>
              </w:rPr>
            </w:pPr>
            <w:r w:rsidRPr="00362494">
              <w:rPr>
                <w:rFonts w:ascii="Sylfaen" w:hAnsi="Sylfaen" w:cs="Sylfaen"/>
              </w:rPr>
              <w:t>макароны</w:t>
            </w:r>
          </w:p>
        </w:tc>
        <w:tc>
          <w:tcPr>
            <w:tcW w:w="1417" w:type="dxa"/>
          </w:tcPr>
          <w:p w:rsidR="00940B45" w:rsidRPr="00362494" w:rsidRDefault="00940B45" w:rsidP="00A169B7">
            <w:pPr>
              <w:widowControl w:val="0"/>
              <w:spacing w:after="120"/>
              <w:jc w:val="center"/>
              <w:rPr>
                <w:rFonts w:ascii="GHEA Grapalat" w:hAnsi="GHEA Grapalat"/>
                <w:sz w:val="16"/>
                <w:szCs w:val="16"/>
              </w:rPr>
            </w:pPr>
            <w:r w:rsidRPr="00362494">
              <w:rPr>
                <w:rFonts w:ascii="Sylfaen" w:hAnsi="Sylfaen" w:cs="Sylfaen"/>
                <w:bCs/>
                <w:color w:val="000000"/>
                <w:sz w:val="18"/>
                <w:szCs w:val="18"/>
              </w:rPr>
              <w:t>RA или эквивалент</w:t>
            </w:r>
          </w:p>
        </w:tc>
        <w:tc>
          <w:tcPr>
            <w:tcW w:w="4394" w:type="dxa"/>
            <w:vAlign w:val="center"/>
          </w:tcPr>
          <w:p w:rsidR="00940B45" w:rsidRPr="00362494" w:rsidRDefault="00940B45" w:rsidP="00A169B7">
            <w:pPr>
              <w:jc w:val="both"/>
              <w:rPr>
                <w:rFonts w:ascii="Sylfaen" w:hAnsi="Sylfaen" w:cs="Sylfaen"/>
                <w:bCs/>
                <w:color w:val="000000"/>
                <w:sz w:val="18"/>
                <w:szCs w:val="18"/>
              </w:rPr>
            </w:pPr>
            <w:r w:rsidRPr="00362494">
              <w:rPr>
                <w:rFonts w:ascii="Sylfaen" w:hAnsi="Sylfaen" w:cs="Sylfaen"/>
                <w:bCs/>
                <w:color w:val="000000"/>
                <w:sz w:val="18"/>
                <w:szCs w:val="18"/>
              </w:rPr>
              <w:t xml:space="preserve">Паста Паста антипригарная паста, жареная, ГОСТ 87592 или эквивалент. Безопасность в соответствии с гигиеническими нормами N2III4.9012010 и статьей 9 Закона РА «О безопасности пищевых продуктов» </w:t>
            </w:r>
          </w:p>
        </w:tc>
        <w:tc>
          <w:tcPr>
            <w:tcW w:w="851" w:type="dxa"/>
            <w:vAlign w:val="center"/>
          </w:tcPr>
          <w:p w:rsidR="00940B45" w:rsidRPr="00362494" w:rsidRDefault="00940B45" w:rsidP="00A169B7">
            <w:pPr>
              <w:jc w:val="center"/>
              <w:rPr>
                <w:rFonts w:ascii="Sylfaen" w:hAnsi="Sylfaen" w:cs="Sylfaen"/>
              </w:rPr>
            </w:pPr>
            <w:r w:rsidRPr="00362494">
              <w:rPr>
                <w:rFonts w:ascii="Sylfaen" w:hAnsi="Sylfaen" w:cs="Sylfaen"/>
              </w:rPr>
              <w:t>кг</w:t>
            </w:r>
          </w:p>
        </w:tc>
        <w:tc>
          <w:tcPr>
            <w:tcW w:w="709" w:type="dxa"/>
          </w:tcPr>
          <w:p w:rsidR="00940B45" w:rsidRPr="00362494" w:rsidRDefault="00940B45" w:rsidP="00A169B7">
            <w:pPr>
              <w:widowControl w:val="0"/>
              <w:spacing w:after="120"/>
              <w:jc w:val="center"/>
              <w:rPr>
                <w:rFonts w:ascii="GHEA Grapalat" w:hAnsi="GHEA Grapalat"/>
                <w:sz w:val="16"/>
                <w:szCs w:val="16"/>
              </w:rPr>
            </w:pPr>
          </w:p>
        </w:tc>
        <w:tc>
          <w:tcPr>
            <w:tcW w:w="870" w:type="dxa"/>
            <w:gridSpan w:val="2"/>
          </w:tcPr>
          <w:p w:rsidR="00940B45" w:rsidRPr="00362494" w:rsidRDefault="00940B45" w:rsidP="00A169B7">
            <w:pPr>
              <w:widowControl w:val="0"/>
              <w:spacing w:after="120"/>
              <w:jc w:val="center"/>
              <w:rPr>
                <w:rFonts w:ascii="GHEA Grapalat" w:hAnsi="GHEA Grapalat"/>
                <w:sz w:val="16"/>
                <w:szCs w:val="16"/>
              </w:rPr>
            </w:pPr>
          </w:p>
        </w:tc>
        <w:tc>
          <w:tcPr>
            <w:tcW w:w="1114" w:type="dxa"/>
            <w:vAlign w:val="center"/>
          </w:tcPr>
          <w:p w:rsidR="00940B45" w:rsidRPr="00940B45" w:rsidRDefault="00940B45" w:rsidP="00A169B7">
            <w:pPr>
              <w:rPr>
                <w:rFonts w:ascii="Sylfaen" w:hAnsi="Sylfaen" w:cs="Sylfaen"/>
                <w:lang w:val="hy-AM"/>
              </w:rPr>
            </w:pPr>
            <w:r>
              <w:rPr>
                <w:rFonts w:ascii="Sylfaen" w:hAnsi="Sylfaen" w:cs="Sylfaen"/>
                <w:lang w:val="hy-AM"/>
              </w:rPr>
              <w:t>63</w:t>
            </w:r>
          </w:p>
        </w:tc>
        <w:tc>
          <w:tcPr>
            <w:tcW w:w="1019" w:type="dxa"/>
          </w:tcPr>
          <w:p w:rsidR="00940B45" w:rsidRPr="00362494" w:rsidRDefault="00940B45" w:rsidP="00FF41D1">
            <w:r>
              <w:rPr>
                <w:rFonts w:ascii="Sylfaen" w:hAnsi="Sylfaen"/>
                <w:lang w:val="hy-AM"/>
              </w:rPr>
              <w:t>Егегнаванская</w:t>
            </w:r>
            <w:r w:rsidRPr="00362494">
              <w:t xml:space="preserve"> средняя школа </w:t>
            </w:r>
          </w:p>
        </w:tc>
        <w:tc>
          <w:tcPr>
            <w:tcW w:w="966" w:type="dxa"/>
            <w:gridSpan w:val="2"/>
            <w:vAlign w:val="center"/>
          </w:tcPr>
          <w:p w:rsidR="00940B45" w:rsidRPr="00940B45" w:rsidRDefault="00940B45" w:rsidP="00A169B7">
            <w:pPr>
              <w:jc w:val="center"/>
              <w:rPr>
                <w:rFonts w:ascii="Sylfaen" w:hAnsi="Sylfaen" w:cs="Sylfaen"/>
                <w:lang w:val="hy-AM"/>
              </w:rPr>
            </w:pPr>
            <w:r>
              <w:rPr>
                <w:rFonts w:ascii="Sylfaen" w:hAnsi="Sylfaen" w:cs="Sylfaen"/>
                <w:lang w:val="hy-AM"/>
              </w:rPr>
              <w:t>63</w:t>
            </w:r>
          </w:p>
        </w:tc>
        <w:tc>
          <w:tcPr>
            <w:tcW w:w="1142" w:type="dxa"/>
          </w:tcPr>
          <w:p w:rsidR="00940B45" w:rsidRPr="00362494" w:rsidRDefault="00940B45" w:rsidP="00A169B7">
            <w:pPr>
              <w:widowControl w:val="0"/>
              <w:spacing w:after="120"/>
              <w:jc w:val="center"/>
              <w:rPr>
                <w:rFonts w:ascii="GHEA Grapalat" w:hAnsi="GHEA Grapalat"/>
                <w:sz w:val="16"/>
                <w:szCs w:val="16"/>
              </w:rPr>
            </w:pPr>
            <w:r w:rsidRPr="00362494">
              <w:rPr>
                <w:rFonts w:ascii="GHEA Grapalat" w:hAnsi="GHEA Grapalat"/>
                <w:sz w:val="16"/>
                <w:szCs w:val="16"/>
              </w:rPr>
              <w:t>ежемесячно</w:t>
            </w:r>
          </w:p>
        </w:tc>
      </w:tr>
      <w:tr w:rsidR="00FF41D1" w:rsidRPr="00B138F3" w:rsidTr="00A06A86">
        <w:trPr>
          <w:trHeight w:val="3028"/>
          <w:jc w:val="center"/>
        </w:trPr>
        <w:tc>
          <w:tcPr>
            <w:tcW w:w="890" w:type="dxa"/>
            <w:vAlign w:val="center"/>
          </w:tcPr>
          <w:p w:rsidR="00FF41D1" w:rsidRPr="00FF41D1" w:rsidRDefault="00FF41D1" w:rsidP="00FF41D1">
            <w:pPr>
              <w:jc w:val="center"/>
              <w:rPr>
                <w:rFonts w:ascii="Sylfaen" w:hAnsi="Sylfaen" w:cs="Sylfaen"/>
                <w:lang w:val="hy-AM"/>
              </w:rPr>
            </w:pPr>
            <w:r>
              <w:rPr>
                <w:rFonts w:ascii="Sylfaen" w:hAnsi="Sylfaen" w:cs="Sylfaen"/>
                <w:lang w:val="hy-AM"/>
              </w:rPr>
              <w:t>6</w:t>
            </w:r>
          </w:p>
        </w:tc>
        <w:tc>
          <w:tcPr>
            <w:tcW w:w="1418" w:type="dxa"/>
            <w:vAlign w:val="center"/>
          </w:tcPr>
          <w:p w:rsidR="00FF41D1" w:rsidRPr="00FF41D1" w:rsidRDefault="00FF41D1" w:rsidP="00FF41D1">
            <w:pPr>
              <w:rPr>
                <w:rFonts w:ascii="Sylfaen" w:hAnsi="Sylfaen" w:cs="Calibri"/>
                <w:lang w:val="hy-AM"/>
              </w:rPr>
            </w:pPr>
            <w:r>
              <w:rPr>
                <w:rFonts w:ascii="Sylfaen" w:hAnsi="Sylfaen" w:cs="Calibri"/>
                <w:lang w:val="hy-AM"/>
              </w:rPr>
              <w:t>15617000</w:t>
            </w:r>
          </w:p>
        </w:tc>
        <w:tc>
          <w:tcPr>
            <w:tcW w:w="1560" w:type="dxa"/>
          </w:tcPr>
          <w:p w:rsidR="00FF41D1" w:rsidRPr="00334965" w:rsidRDefault="00FF41D1" w:rsidP="00FF41D1">
            <w:pPr>
              <w:rPr>
                <w:rFonts w:ascii="Sylfaen" w:hAnsi="Sylfaen"/>
                <w:i/>
                <w:lang w:val="en-US"/>
              </w:rPr>
            </w:pPr>
            <w:r w:rsidRPr="00334965">
              <w:rPr>
                <w:rFonts w:ascii="Sylfaen" w:hAnsi="Sylfaen"/>
                <w:i/>
                <w:lang w:val="en-US"/>
              </w:rPr>
              <w:t>Пшеницная крупа</w:t>
            </w:r>
          </w:p>
        </w:tc>
        <w:tc>
          <w:tcPr>
            <w:tcW w:w="1417" w:type="dxa"/>
          </w:tcPr>
          <w:p w:rsidR="00FF41D1" w:rsidRPr="00362494" w:rsidRDefault="00FF41D1" w:rsidP="00FF41D1">
            <w:pPr>
              <w:widowControl w:val="0"/>
              <w:spacing w:after="120"/>
              <w:jc w:val="center"/>
              <w:rPr>
                <w:rFonts w:ascii="Sylfaen" w:hAnsi="Sylfaen" w:cs="Sylfaen"/>
                <w:bCs/>
                <w:color w:val="000000"/>
                <w:sz w:val="18"/>
                <w:szCs w:val="18"/>
              </w:rPr>
            </w:pPr>
          </w:p>
        </w:tc>
        <w:tc>
          <w:tcPr>
            <w:tcW w:w="4394" w:type="dxa"/>
            <w:vAlign w:val="center"/>
          </w:tcPr>
          <w:p w:rsidR="00FF41D1" w:rsidRPr="00334965" w:rsidRDefault="00FF41D1" w:rsidP="00FF41D1">
            <w:pPr>
              <w:widowControl w:val="0"/>
              <w:jc w:val="center"/>
              <w:rPr>
                <w:rFonts w:ascii="GHEA Grapalat" w:hAnsi="GHEA Grapalat"/>
                <w:i/>
              </w:rPr>
            </w:pPr>
            <w:r w:rsidRPr="00334965">
              <w:rPr>
                <w:rFonts w:ascii="Sylfaen" w:hAnsi="Sylfaen" w:cs="Sylfaen"/>
                <w:lang w:val="hy-AM"/>
              </w:rPr>
              <w:t xml:space="preserve">Пшеничные зерна, полученные путем отшлифовки или последующей разбивки, </w:t>
            </w:r>
            <w:r w:rsidRPr="00334965">
              <w:rPr>
                <w:rFonts w:ascii="Sylfaen" w:hAnsi="Sylfaen" w:cs="Sylfaen"/>
              </w:rPr>
              <w:t xml:space="preserve">с </w:t>
            </w:r>
            <w:r w:rsidRPr="00334965">
              <w:rPr>
                <w:rFonts w:ascii="Sylfaen" w:hAnsi="Sylfaen" w:cs="Sylfaen"/>
                <w:lang w:val="hy-AM"/>
              </w:rPr>
              <w:t xml:space="preserve">отшлифованными краями или шлифованными круглыми гранулами, влажность не более 14%, мусорные смеси не более 0,3%, изготовленные из пшеницы высшего и первого типа, безопасность и маркировка, согласно постановлению правительства РА от 2007г. согласно </w:t>
            </w:r>
          </w:p>
        </w:tc>
        <w:tc>
          <w:tcPr>
            <w:tcW w:w="851" w:type="dxa"/>
            <w:vAlign w:val="center"/>
          </w:tcPr>
          <w:p w:rsidR="00FF41D1" w:rsidRPr="00362494" w:rsidRDefault="00FF41D1" w:rsidP="00FF41D1">
            <w:pPr>
              <w:jc w:val="center"/>
              <w:rPr>
                <w:rFonts w:ascii="Sylfaen" w:hAnsi="Sylfaen" w:cs="Sylfaen"/>
              </w:rPr>
            </w:pPr>
          </w:p>
        </w:tc>
        <w:tc>
          <w:tcPr>
            <w:tcW w:w="709" w:type="dxa"/>
          </w:tcPr>
          <w:p w:rsidR="00FF41D1" w:rsidRPr="00362494" w:rsidRDefault="00FF41D1" w:rsidP="00FF41D1">
            <w:pPr>
              <w:widowControl w:val="0"/>
              <w:spacing w:after="120"/>
              <w:jc w:val="center"/>
              <w:rPr>
                <w:rFonts w:ascii="GHEA Grapalat" w:hAnsi="GHEA Grapalat"/>
                <w:sz w:val="16"/>
                <w:szCs w:val="16"/>
              </w:rPr>
            </w:pPr>
          </w:p>
        </w:tc>
        <w:tc>
          <w:tcPr>
            <w:tcW w:w="870" w:type="dxa"/>
            <w:gridSpan w:val="2"/>
          </w:tcPr>
          <w:p w:rsidR="00FF41D1" w:rsidRPr="00362494" w:rsidRDefault="00FF41D1" w:rsidP="00FF41D1">
            <w:pPr>
              <w:widowControl w:val="0"/>
              <w:spacing w:after="120"/>
              <w:jc w:val="center"/>
              <w:rPr>
                <w:rFonts w:ascii="GHEA Grapalat" w:hAnsi="GHEA Grapalat"/>
                <w:sz w:val="16"/>
                <w:szCs w:val="16"/>
              </w:rPr>
            </w:pPr>
          </w:p>
        </w:tc>
        <w:tc>
          <w:tcPr>
            <w:tcW w:w="1114" w:type="dxa"/>
            <w:vAlign w:val="center"/>
          </w:tcPr>
          <w:p w:rsidR="00FF41D1" w:rsidRPr="00A06A86" w:rsidRDefault="00A06A86" w:rsidP="00FF41D1">
            <w:pPr>
              <w:rPr>
                <w:rFonts w:ascii="Sylfaen" w:hAnsi="Sylfaen" w:cs="Sylfaen"/>
                <w:lang w:val="en-US"/>
              </w:rPr>
            </w:pPr>
            <w:r>
              <w:rPr>
                <w:rFonts w:ascii="Sylfaen" w:hAnsi="Sylfaen" w:cs="Sylfaen"/>
                <w:lang w:val="en-US"/>
              </w:rPr>
              <w:t>33.6</w:t>
            </w:r>
          </w:p>
        </w:tc>
        <w:tc>
          <w:tcPr>
            <w:tcW w:w="1019" w:type="dxa"/>
          </w:tcPr>
          <w:p w:rsidR="00FF41D1" w:rsidRDefault="00FF41D1" w:rsidP="00FF41D1">
            <w:pPr>
              <w:rPr>
                <w:rFonts w:ascii="Sylfaen" w:hAnsi="Sylfaen"/>
                <w:lang w:val="hy-AM"/>
              </w:rPr>
            </w:pPr>
          </w:p>
        </w:tc>
        <w:tc>
          <w:tcPr>
            <w:tcW w:w="966" w:type="dxa"/>
            <w:gridSpan w:val="2"/>
            <w:vAlign w:val="center"/>
          </w:tcPr>
          <w:p w:rsidR="00FF41D1" w:rsidRPr="00A06A86" w:rsidRDefault="00A06A86" w:rsidP="00FF41D1">
            <w:pPr>
              <w:jc w:val="center"/>
              <w:rPr>
                <w:rFonts w:ascii="Sylfaen" w:hAnsi="Sylfaen" w:cs="Sylfaen"/>
                <w:lang w:val="en-US"/>
              </w:rPr>
            </w:pPr>
            <w:r>
              <w:rPr>
                <w:rFonts w:ascii="Sylfaen" w:hAnsi="Sylfaen" w:cs="Sylfaen"/>
                <w:lang w:val="en-US"/>
              </w:rPr>
              <w:t>33.6</w:t>
            </w:r>
          </w:p>
        </w:tc>
        <w:tc>
          <w:tcPr>
            <w:tcW w:w="1142" w:type="dxa"/>
          </w:tcPr>
          <w:p w:rsidR="00FF41D1" w:rsidRPr="00362494" w:rsidRDefault="00FF41D1" w:rsidP="00FF41D1">
            <w:pPr>
              <w:widowControl w:val="0"/>
              <w:spacing w:after="120"/>
              <w:jc w:val="center"/>
              <w:rPr>
                <w:rFonts w:ascii="GHEA Grapalat" w:hAnsi="GHEA Grapalat"/>
                <w:sz w:val="16"/>
                <w:szCs w:val="16"/>
              </w:rPr>
            </w:pPr>
          </w:p>
        </w:tc>
      </w:tr>
      <w:tr w:rsidR="00940B45" w:rsidRPr="00B138F3" w:rsidTr="00A06A86">
        <w:trPr>
          <w:trHeight w:val="570"/>
          <w:jc w:val="center"/>
        </w:trPr>
        <w:tc>
          <w:tcPr>
            <w:tcW w:w="890" w:type="dxa"/>
            <w:vAlign w:val="center"/>
          </w:tcPr>
          <w:p w:rsidR="00940B45" w:rsidRPr="00FF41D1" w:rsidRDefault="00FF41D1" w:rsidP="00A169B7">
            <w:pPr>
              <w:jc w:val="center"/>
              <w:rPr>
                <w:rFonts w:ascii="Sylfaen" w:hAnsi="Sylfaen" w:cs="Sylfaen"/>
                <w:lang w:val="hy-AM"/>
              </w:rPr>
            </w:pPr>
            <w:r>
              <w:rPr>
                <w:rFonts w:ascii="Sylfaen" w:hAnsi="Sylfaen" w:cs="Sylfaen"/>
                <w:lang w:val="hy-AM"/>
              </w:rPr>
              <w:lastRenderedPageBreak/>
              <w:t>7</w:t>
            </w:r>
          </w:p>
        </w:tc>
        <w:tc>
          <w:tcPr>
            <w:tcW w:w="1418" w:type="dxa"/>
            <w:vAlign w:val="center"/>
          </w:tcPr>
          <w:p w:rsidR="00940B45" w:rsidRPr="00362494" w:rsidRDefault="00940B45" w:rsidP="00A169B7">
            <w:pPr>
              <w:jc w:val="center"/>
              <w:rPr>
                <w:rFonts w:ascii="Calibri" w:hAnsi="Calibri" w:cs="Calibri"/>
                <w:lang w:val="en-US"/>
              </w:rPr>
            </w:pPr>
            <w:r w:rsidRPr="00362494">
              <w:rPr>
                <w:rFonts w:ascii="Calibri" w:hAnsi="Calibri" w:cs="Calibri"/>
                <w:lang w:val="en-US"/>
              </w:rPr>
              <w:t>15421100</w:t>
            </w:r>
          </w:p>
        </w:tc>
        <w:tc>
          <w:tcPr>
            <w:tcW w:w="1560" w:type="dxa"/>
            <w:vAlign w:val="center"/>
          </w:tcPr>
          <w:p w:rsidR="00940B45" w:rsidRPr="00362494" w:rsidRDefault="00940B45" w:rsidP="00A169B7">
            <w:pPr>
              <w:rPr>
                <w:rFonts w:ascii="Calibri" w:hAnsi="Calibri" w:cs="Calibri"/>
                <w:lang w:val="en-US"/>
              </w:rPr>
            </w:pPr>
            <w:r w:rsidRPr="00362494">
              <w:rPr>
                <w:rFonts w:ascii="Calibri" w:hAnsi="Calibri" w:cs="Calibri"/>
                <w:lang w:val="en-US"/>
              </w:rPr>
              <w:t>Растительное масло</w:t>
            </w:r>
          </w:p>
        </w:tc>
        <w:tc>
          <w:tcPr>
            <w:tcW w:w="1417" w:type="dxa"/>
          </w:tcPr>
          <w:p w:rsidR="00940B45" w:rsidRPr="00362494" w:rsidRDefault="00940B45" w:rsidP="00A169B7">
            <w:pPr>
              <w:widowControl w:val="0"/>
              <w:spacing w:after="120"/>
              <w:jc w:val="center"/>
              <w:rPr>
                <w:rFonts w:ascii="GHEA Grapalat" w:hAnsi="GHEA Grapalat"/>
                <w:sz w:val="16"/>
                <w:szCs w:val="16"/>
              </w:rPr>
            </w:pPr>
          </w:p>
        </w:tc>
        <w:tc>
          <w:tcPr>
            <w:tcW w:w="4394" w:type="dxa"/>
            <w:vAlign w:val="center"/>
          </w:tcPr>
          <w:p w:rsidR="00940B45" w:rsidRPr="00362494" w:rsidRDefault="00940B45" w:rsidP="00A169B7">
            <w:pPr>
              <w:jc w:val="both"/>
              <w:rPr>
                <w:rFonts w:ascii="Sylfaen" w:hAnsi="Sylfaen" w:cs="Sylfaen"/>
                <w:bCs/>
                <w:color w:val="000000"/>
                <w:sz w:val="18"/>
                <w:szCs w:val="18"/>
                <w:lang w:val="hy-AM"/>
              </w:rPr>
            </w:pPr>
            <w:r w:rsidRPr="00362494">
              <w:rPr>
                <w:rFonts w:ascii="Sylfaen" w:hAnsi="Sylfaen" w:cs="Sylfaen"/>
                <w:bCs/>
                <w:color w:val="000000"/>
                <w:sz w:val="18"/>
                <w:szCs w:val="18"/>
                <w:lang w:val="hy-AM"/>
              </w:rPr>
              <w:t>Готовится путем отжима и отжима семян подсолнечника, высокого качества, рафинированного, без запаха, упаковывается в бутылки объемом до 1 или 3 л, ГОСТ1129-93. Безопасность в соответствии со стандартами гигиены N2III4.9012010 и статьей 9 Закона РА «О безопасности пищевых продуктов»</w:t>
            </w:r>
          </w:p>
        </w:tc>
        <w:tc>
          <w:tcPr>
            <w:tcW w:w="851" w:type="dxa"/>
            <w:vAlign w:val="center"/>
          </w:tcPr>
          <w:p w:rsidR="00940B45" w:rsidRPr="008550FF" w:rsidRDefault="00940B45" w:rsidP="00A169B7">
            <w:pPr>
              <w:jc w:val="center"/>
              <w:rPr>
                <w:rFonts w:ascii="Sylfaen" w:hAnsi="Sylfaen" w:cs="Sylfaen"/>
                <w:lang w:val="en-US"/>
              </w:rPr>
            </w:pPr>
            <w:r>
              <w:rPr>
                <w:rFonts w:ascii="Sylfaen" w:hAnsi="Sylfaen" w:cs="Sylfaen"/>
                <w:lang w:val="en-US"/>
              </w:rPr>
              <w:t>л</w:t>
            </w:r>
          </w:p>
        </w:tc>
        <w:tc>
          <w:tcPr>
            <w:tcW w:w="709" w:type="dxa"/>
          </w:tcPr>
          <w:p w:rsidR="00940B45" w:rsidRPr="00362494" w:rsidRDefault="00940B45" w:rsidP="00A169B7">
            <w:pPr>
              <w:widowControl w:val="0"/>
              <w:spacing w:after="120"/>
              <w:jc w:val="center"/>
              <w:rPr>
                <w:rFonts w:ascii="GHEA Grapalat" w:hAnsi="GHEA Grapalat"/>
                <w:sz w:val="16"/>
                <w:szCs w:val="16"/>
              </w:rPr>
            </w:pPr>
          </w:p>
        </w:tc>
        <w:tc>
          <w:tcPr>
            <w:tcW w:w="870" w:type="dxa"/>
            <w:gridSpan w:val="2"/>
          </w:tcPr>
          <w:p w:rsidR="00940B45" w:rsidRPr="00362494" w:rsidRDefault="00940B45" w:rsidP="00A169B7">
            <w:pPr>
              <w:widowControl w:val="0"/>
              <w:spacing w:after="120"/>
              <w:jc w:val="center"/>
              <w:rPr>
                <w:rFonts w:ascii="GHEA Grapalat" w:hAnsi="GHEA Grapalat"/>
                <w:sz w:val="16"/>
                <w:szCs w:val="16"/>
              </w:rPr>
            </w:pPr>
          </w:p>
        </w:tc>
        <w:tc>
          <w:tcPr>
            <w:tcW w:w="1114" w:type="dxa"/>
            <w:vAlign w:val="center"/>
          </w:tcPr>
          <w:p w:rsidR="00940B45" w:rsidRPr="00A06A86" w:rsidRDefault="00A06A86" w:rsidP="00A169B7">
            <w:pPr>
              <w:jc w:val="center"/>
              <w:rPr>
                <w:rFonts w:ascii="Sylfaen" w:hAnsi="Sylfaen" w:cs="Sylfaen"/>
                <w:lang w:val="en-US"/>
              </w:rPr>
            </w:pPr>
            <w:r>
              <w:rPr>
                <w:rFonts w:ascii="Sylfaen" w:hAnsi="Sylfaen" w:cs="Sylfaen"/>
                <w:lang w:val="en-US"/>
              </w:rPr>
              <w:t>53.55</w:t>
            </w:r>
          </w:p>
        </w:tc>
        <w:tc>
          <w:tcPr>
            <w:tcW w:w="1019" w:type="dxa"/>
          </w:tcPr>
          <w:p w:rsidR="00940B45" w:rsidRPr="00362494" w:rsidRDefault="00940B45" w:rsidP="00FF41D1">
            <w:r>
              <w:rPr>
                <w:rFonts w:ascii="Sylfaen" w:hAnsi="Sylfaen"/>
                <w:lang w:val="hy-AM"/>
              </w:rPr>
              <w:t>Егегнаванская</w:t>
            </w:r>
            <w:r w:rsidRPr="00362494">
              <w:t xml:space="preserve"> средняя школа </w:t>
            </w:r>
          </w:p>
        </w:tc>
        <w:tc>
          <w:tcPr>
            <w:tcW w:w="966" w:type="dxa"/>
            <w:gridSpan w:val="2"/>
            <w:vAlign w:val="center"/>
          </w:tcPr>
          <w:p w:rsidR="00940B45" w:rsidRPr="00A06A86" w:rsidRDefault="00A06A86" w:rsidP="00A169B7">
            <w:pPr>
              <w:jc w:val="center"/>
              <w:rPr>
                <w:rFonts w:ascii="Sylfaen" w:hAnsi="Sylfaen" w:cs="Sylfaen"/>
                <w:sz w:val="20"/>
                <w:szCs w:val="20"/>
                <w:lang w:val="en-US"/>
              </w:rPr>
            </w:pPr>
            <w:r>
              <w:rPr>
                <w:rFonts w:ascii="Sylfaen" w:hAnsi="Sylfaen" w:cs="Sylfaen"/>
                <w:sz w:val="20"/>
                <w:szCs w:val="20"/>
                <w:lang w:val="en-US"/>
              </w:rPr>
              <w:t>53.55</w:t>
            </w:r>
          </w:p>
        </w:tc>
        <w:tc>
          <w:tcPr>
            <w:tcW w:w="1142" w:type="dxa"/>
          </w:tcPr>
          <w:p w:rsidR="00940B45" w:rsidRPr="00362494" w:rsidRDefault="00940B45" w:rsidP="00A169B7">
            <w:pPr>
              <w:widowControl w:val="0"/>
              <w:spacing w:after="120"/>
              <w:jc w:val="center"/>
              <w:rPr>
                <w:rFonts w:ascii="GHEA Grapalat" w:hAnsi="GHEA Grapalat"/>
                <w:sz w:val="16"/>
                <w:szCs w:val="16"/>
                <w:lang w:val="en-US"/>
              </w:rPr>
            </w:pPr>
            <w:r w:rsidRPr="00362494">
              <w:rPr>
                <w:rFonts w:ascii="GHEA Grapalat" w:hAnsi="GHEA Grapalat"/>
                <w:sz w:val="16"/>
                <w:szCs w:val="16"/>
                <w:lang w:val="en-US"/>
              </w:rPr>
              <w:t>ежемесячно</w:t>
            </w:r>
          </w:p>
        </w:tc>
      </w:tr>
      <w:tr w:rsidR="00FF41D1" w:rsidRPr="00B138F3" w:rsidTr="00A06A86">
        <w:trPr>
          <w:trHeight w:val="5104"/>
          <w:jc w:val="center"/>
        </w:trPr>
        <w:tc>
          <w:tcPr>
            <w:tcW w:w="890" w:type="dxa"/>
            <w:vAlign w:val="center"/>
          </w:tcPr>
          <w:p w:rsidR="00FF41D1" w:rsidRPr="00362494" w:rsidRDefault="00FF41D1" w:rsidP="00FF41D1">
            <w:pPr>
              <w:jc w:val="center"/>
              <w:rPr>
                <w:rFonts w:ascii="Sylfaen" w:hAnsi="Sylfaen" w:cs="Sylfaen"/>
                <w:lang w:val="en-US"/>
              </w:rPr>
            </w:pPr>
            <w:r w:rsidRPr="00362494">
              <w:rPr>
                <w:rFonts w:ascii="Sylfaen" w:hAnsi="Sylfaen" w:cs="Sylfaen"/>
                <w:lang w:val="en-US"/>
              </w:rPr>
              <w:t>8</w:t>
            </w:r>
          </w:p>
        </w:tc>
        <w:tc>
          <w:tcPr>
            <w:tcW w:w="1418" w:type="dxa"/>
            <w:vAlign w:val="center"/>
          </w:tcPr>
          <w:p w:rsidR="00FF41D1" w:rsidRPr="00362494" w:rsidRDefault="00FF41D1" w:rsidP="00FF41D1">
            <w:pPr>
              <w:jc w:val="center"/>
              <w:rPr>
                <w:rFonts w:ascii="Calibri" w:hAnsi="Calibri" w:cs="Calibri"/>
                <w:lang w:val="en-US"/>
              </w:rPr>
            </w:pPr>
            <w:r w:rsidRPr="00362494">
              <w:rPr>
                <w:rFonts w:ascii="Calibri" w:hAnsi="Calibri" w:cs="Calibri"/>
                <w:lang w:val="en-US"/>
              </w:rPr>
              <w:t>15530000</w:t>
            </w:r>
          </w:p>
        </w:tc>
        <w:tc>
          <w:tcPr>
            <w:tcW w:w="1560" w:type="dxa"/>
            <w:vAlign w:val="center"/>
          </w:tcPr>
          <w:p w:rsidR="00FF41D1" w:rsidRPr="00362494" w:rsidRDefault="00FF41D1" w:rsidP="00FF41D1">
            <w:pPr>
              <w:rPr>
                <w:rFonts w:ascii="Sylfaen" w:hAnsi="Sylfaen" w:cs="Sylfaen"/>
                <w:lang w:val="en-US"/>
              </w:rPr>
            </w:pPr>
            <w:r w:rsidRPr="00362494">
              <w:rPr>
                <w:rFonts w:ascii="Sylfaen" w:hAnsi="Sylfaen" w:cs="Sylfaen"/>
                <w:lang w:val="en-US"/>
              </w:rPr>
              <w:t>Сливочное масло</w:t>
            </w:r>
          </w:p>
        </w:tc>
        <w:tc>
          <w:tcPr>
            <w:tcW w:w="1417" w:type="dxa"/>
          </w:tcPr>
          <w:p w:rsidR="00FF41D1" w:rsidRPr="00362494" w:rsidRDefault="00FF41D1" w:rsidP="00FF41D1"/>
        </w:tc>
        <w:tc>
          <w:tcPr>
            <w:tcW w:w="4394" w:type="dxa"/>
            <w:vAlign w:val="center"/>
          </w:tcPr>
          <w:p w:rsidR="00FF41D1" w:rsidRPr="00362494" w:rsidRDefault="00FF41D1" w:rsidP="00FF41D1">
            <w:pPr>
              <w:jc w:val="both"/>
              <w:rPr>
                <w:rFonts w:ascii="Sylfaen" w:hAnsi="Sylfaen" w:cs="Sylfaen"/>
                <w:bCs/>
                <w:color w:val="000000"/>
                <w:sz w:val="18"/>
                <w:szCs w:val="18"/>
                <w:lang w:val="hy-AM"/>
              </w:rPr>
            </w:pPr>
            <w:r w:rsidRPr="00362494">
              <w:rPr>
                <w:rFonts w:ascii="Sylfaen" w:hAnsi="Sylfaen" w:cs="Sylfaen"/>
                <w:bCs/>
                <w:color w:val="000000"/>
                <w:sz w:val="18"/>
                <w:szCs w:val="18"/>
                <w:lang w:val="hy-AM"/>
              </w:rPr>
              <w:t>Масло сливочное , насыщенность:</w:t>
            </w:r>
          </w:p>
          <w:p w:rsidR="00FF41D1" w:rsidRPr="00362494" w:rsidRDefault="00FF41D1" w:rsidP="00FF41D1">
            <w:pPr>
              <w:jc w:val="both"/>
              <w:rPr>
                <w:rFonts w:ascii="Sylfaen" w:hAnsi="Sylfaen" w:cs="Sylfaen"/>
                <w:bCs/>
                <w:color w:val="000000"/>
                <w:sz w:val="18"/>
                <w:szCs w:val="18"/>
                <w:lang w:val="hy-AM"/>
              </w:rPr>
            </w:pPr>
            <w:r w:rsidRPr="00362494">
              <w:rPr>
                <w:rFonts w:ascii="Sylfaen" w:hAnsi="Sylfaen" w:cs="Sylfaen"/>
                <w:bCs/>
                <w:color w:val="000000"/>
                <w:sz w:val="18"/>
                <w:szCs w:val="18"/>
                <w:lang w:val="hy-AM"/>
              </w:rPr>
              <w:t>82,9%, высокое качество , свежее состояние , влажность 15,7%, твердые не- нефтяные компоненты 1,4%</w:t>
            </w:r>
          </w:p>
          <w:p w:rsidR="00FF41D1" w:rsidRPr="00362494" w:rsidRDefault="00FF41D1" w:rsidP="00FF41D1">
            <w:pPr>
              <w:jc w:val="both"/>
              <w:rPr>
                <w:rFonts w:ascii="Sylfaen" w:hAnsi="Sylfaen" w:cs="Sylfaen"/>
                <w:bCs/>
                <w:color w:val="000000"/>
                <w:sz w:val="18"/>
                <w:szCs w:val="18"/>
                <w:lang w:val="hy-AM"/>
              </w:rPr>
            </w:pPr>
            <w:r w:rsidRPr="00362494">
              <w:rPr>
                <w:rFonts w:ascii="Sylfaen" w:hAnsi="Sylfaen" w:cs="Sylfaen"/>
                <w:bCs/>
                <w:color w:val="000000"/>
                <w:sz w:val="18"/>
                <w:szCs w:val="18"/>
                <w:lang w:val="hy-AM"/>
              </w:rPr>
              <w:t>3090 кДж / 100 г энергетической ценности ,</w:t>
            </w:r>
          </w:p>
          <w:p w:rsidR="00FF41D1" w:rsidRPr="00362494" w:rsidRDefault="00FF41D1" w:rsidP="00FF41D1">
            <w:pPr>
              <w:jc w:val="both"/>
              <w:rPr>
                <w:rFonts w:ascii="Sylfaen" w:hAnsi="Sylfaen" w:cs="Sylfaen"/>
                <w:bCs/>
                <w:color w:val="000000"/>
                <w:sz w:val="18"/>
                <w:szCs w:val="18"/>
                <w:lang w:val="hy-AM"/>
              </w:rPr>
            </w:pPr>
            <w:r w:rsidRPr="00362494">
              <w:rPr>
                <w:rFonts w:ascii="Sylfaen" w:hAnsi="Sylfaen" w:cs="Sylfaen"/>
                <w:bCs/>
                <w:color w:val="000000"/>
                <w:sz w:val="18"/>
                <w:szCs w:val="18"/>
                <w:lang w:val="hy-AM"/>
              </w:rPr>
              <w:t>25 кг завод упаковки</w:t>
            </w:r>
          </w:p>
          <w:p w:rsidR="00FF41D1" w:rsidRPr="00362494" w:rsidRDefault="00FF41D1" w:rsidP="00FF41D1">
            <w:pPr>
              <w:jc w:val="both"/>
              <w:rPr>
                <w:rFonts w:ascii="Sylfaen" w:hAnsi="Sylfaen" w:cs="Sylfaen"/>
                <w:bCs/>
                <w:color w:val="000000"/>
                <w:sz w:val="18"/>
                <w:szCs w:val="18"/>
                <w:lang w:val="hy-AM"/>
              </w:rPr>
            </w:pPr>
            <w:r w:rsidRPr="00362494">
              <w:rPr>
                <w:rFonts w:ascii="Sylfaen" w:hAnsi="Sylfaen" w:cs="Sylfaen"/>
                <w:bCs/>
                <w:color w:val="000000"/>
                <w:sz w:val="18"/>
                <w:szCs w:val="18"/>
                <w:lang w:val="hy-AM"/>
              </w:rPr>
              <w:t>с участием. Безопасность и маркировка, в соответствии с « продовольственной безопасности на » The Закон 8 - й статьи .</w:t>
            </w:r>
          </w:p>
        </w:tc>
        <w:tc>
          <w:tcPr>
            <w:tcW w:w="851" w:type="dxa"/>
            <w:vAlign w:val="center"/>
          </w:tcPr>
          <w:p w:rsidR="00FF41D1" w:rsidRPr="00362494" w:rsidRDefault="00FF41D1" w:rsidP="00FF41D1">
            <w:pPr>
              <w:jc w:val="center"/>
              <w:rPr>
                <w:rFonts w:ascii="Sylfaen" w:hAnsi="Sylfaen" w:cs="Sylfaen"/>
              </w:rPr>
            </w:pPr>
            <w:r w:rsidRPr="00362494">
              <w:rPr>
                <w:rFonts w:ascii="Sylfaen" w:hAnsi="Sylfaen" w:cs="Sylfaen"/>
              </w:rPr>
              <w:t>кг</w:t>
            </w:r>
          </w:p>
        </w:tc>
        <w:tc>
          <w:tcPr>
            <w:tcW w:w="709" w:type="dxa"/>
          </w:tcPr>
          <w:p w:rsidR="00FF41D1" w:rsidRPr="00362494" w:rsidRDefault="00FF41D1" w:rsidP="00FF41D1">
            <w:pPr>
              <w:widowControl w:val="0"/>
              <w:spacing w:after="120"/>
              <w:jc w:val="center"/>
              <w:rPr>
                <w:rFonts w:ascii="GHEA Grapalat" w:hAnsi="GHEA Grapalat"/>
                <w:sz w:val="16"/>
                <w:szCs w:val="16"/>
              </w:rPr>
            </w:pPr>
          </w:p>
        </w:tc>
        <w:tc>
          <w:tcPr>
            <w:tcW w:w="870" w:type="dxa"/>
            <w:gridSpan w:val="2"/>
          </w:tcPr>
          <w:p w:rsidR="00FF41D1" w:rsidRPr="00362494" w:rsidRDefault="00FF41D1" w:rsidP="00FF41D1">
            <w:pPr>
              <w:widowControl w:val="0"/>
              <w:spacing w:after="120"/>
              <w:jc w:val="center"/>
              <w:rPr>
                <w:rFonts w:ascii="GHEA Grapalat" w:hAnsi="GHEA Grapalat"/>
                <w:sz w:val="16"/>
                <w:szCs w:val="16"/>
              </w:rPr>
            </w:pPr>
          </w:p>
        </w:tc>
        <w:tc>
          <w:tcPr>
            <w:tcW w:w="1114" w:type="dxa"/>
            <w:vAlign w:val="center"/>
          </w:tcPr>
          <w:p w:rsidR="00FF41D1" w:rsidRPr="00940B45" w:rsidRDefault="00FF41D1" w:rsidP="00FF41D1">
            <w:pPr>
              <w:jc w:val="center"/>
              <w:rPr>
                <w:rFonts w:ascii="Sylfaen" w:hAnsi="Sylfaen" w:cs="Sylfaen"/>
                <w:lang w:val="hy-AM"/>
              </w:rPr>
            </w:pPr>
            <w:r>
              <w:rPr>
                <w:rFonts w:ascii="Sylfaen" w:hAnsi="Sylfaen" w:cs="Sylfaen"/>
                <w:lang w:val="hy-AM"/>
              </w:rPr>
              <w:t>19,95</w:t>
            </w:r>
          </w:p>
        </w:tc>
        <w:tc>
          <w:tcPr>
            <w:tcW w:w="1019" w:type="dxa"/>
          </w:tcPr>
          <w:p w:rsidR="00FF41D1" w:rsidRPr="00362494" w:rsidRDefault="00FF41D1" w:rsidP="00FF41D1">
            <w:r>
              <w:rPr>
                <w:rFonts w:ascii="Sylfaen" w:hAnsi="Sylfaen"/>
                <w:lang w:val="hy-AM"/>
              </w:rPr>
              <w:t>Егегнаванская</w:t>
            </w:r>
            <w:r w:rsidRPr="00362494">
              <w:t xml:space="preserve"> средняя школа </w:t>
            </w:r>
          </w:p>
        </w:tc>
        <w:tc>
          <w:tcPr>
            <w:tcW w:w="966" w:type="dxa"/>
            <w:gridSpan w:val="2"/>
            <w:vAlign w:val="center"/>
          </w:tcPr>
          <w:p w:rsidR="00FF41D1" w:rsidRPr="00940B45" w:rsidRDefault="00FF41D1" w:rsidP="00FF41D1">
            <w:pPr>
              <w:jc w:val="center"/>
              <w:rPr>
                <w:rFonts w:ascii="Sylfaen" w:hAnsi="Sylfaen" w:cs="Sylfaen"/>
                <w:sz w:val="20"/>
                <w:szCs w:val="20"/>
                <w:lang w:val="hy-AM"/>
              </w:rPr>
            </w:pPr>
            <w:r>
              <w:rPr>
                <w:rFonts w:ascii="Sylfaen" w:hAnsi="Sylfaen" w:cs="Sylfaen"/>
                <w:sz w:val="20"/>
                <w:szCs w:val="20"/>
                <w:lang w:val="hy-AM"/>
              </w:rPr>
              <w:t>19,95</w:t>
            </w:r>
          </w:p>
        </w:tc>
        <w:tc>
          <w:tcPr>
            <w:tcW w:w="1142" w:type="dxa"/>
          </w:tcPr>
          <w:p w:rsidR="00FF41D1" w:rsidRPr="00362494" w:rsidRDefault="00FF41D1" w:rsidP="00FF41D1">
            <w:pPr>
              <w:widowControl w:val="0"/>
              <w:spacing w:after="120"/>
              <w:jc w:val="center"/>
              <w:rPr>
                <w:rFonts w:ascii="GHEA Grapalat" w:hAnsi="GHEA Grapalat"/>
                <w:sz w:val="16"/>
                <w:szCs w:val="16"/>
                <w:lang w:val="en-US"/>
              </w:rPr>
            </w:pPr>
            <w:r w:rsidRPr="00362494">
              <w:rPr>
                <w:rFonts w:ascii="GHEA Grapalat" w:hAnsi="GHEA Grapalat"/>
                <w:sz w:val="16"/>
                <w:szCs w:val="16"/>
                <w:lang w:val="en-US"/>
              </w:rPr>
              <w:t>еженедельно</w:t>
            </w:r>
          </w:p>
        </w:tc>
      </w:tr>
      <w:tr w:rsidR="00940B45" w:rsidRPr="00B138F3" w:rsidTr="00A06A86">
        <w:trPr>
          <w:jc w:val="center"/>
        </w:trPr>
        <w:tc>
          <w:tcPr>
            <w:tcW w:w="890" w:type="dxa"/>
            <w:vAlign w:val="center"/>
          </w:tcPr>
          <w:p w:rsidR="00940B45" w:rsidRPr="00FF41D1" w:rsidRDefault="00FF41D1" w:rsidP="00A169B7">
            <w:pPr>
              <w:jc w:val="center"/>
              <w:rPr>
                <w:rFonts w:ascii="Sylfaen" w:hAnsi="Sylfaen" w:cs="Sylfaen"/>
                <w:lang w:val="hy-AM"/>
              </w:rPr>
            </w:pPr>
            <w:r>
              <w:rPr>
                <w:rFonts w:ascii="Sylfaen" w:hAnsi="Sylfaen" w:cs="Sylfaen"/>
                <w:lang w:val="hy-AM"/>
              </w:rPr>
              <w:t>9</w:t>
            </w:r>
          </w:p>
        </w:tc>
        <w:tc>
          <w:tcPr>
            <w:tcW w:w="1418" w:type="dxa"/>
            <w:vAlign w:val="center"/>
          </w:tcPr>
          <w:p w:rsidR="00940B45" w:rsidRPr="00362494" w:rsidRDefault="00940B45" w:rsidP="00A169B7">
            <w:pPr>
              <w:jc w:val="center"/>
              <w:rPr>
                <w:rFonts w:ascii="Calibri" w:hAnsi="Calibri" w:cs="Calibri"/>
                <w:lang w:val="en-US"/>
              </w:rPr>
            </w:pPr>
            <w:r w:rsidRPr="00362494">
              <w:rPr>
                <w:rFonts w:ascii="Calibri" w:hAnsi="Calibri" w:cs="Calibri"/>
                <w:lang w:val="en-US"/>
              </w:rPr>
              <w:t>15112150</w:t>
            </w:r>
          </w:p>
        </w:tc>
        <w:tc>
          <w:tcPr>
            <w:tcW w:w="1560" w:type="dxa"/>
            <w:vAlign w:val="center"/>
          </w:tcPr>
          <w:p w:rsidR="00940B45" w:rsidRPr="00362494" w:rsidRDefault="00940B45" w:rsidP="00A169B7">
            <w:pPr>
              <w:rPr>
                <w:rFonts w:ascii="Calibri" w:hAnsi="Calibri" w:cs="Calibri"/>
                <w:lang w:val="en-US"/>
              </w:rPr>
            </w:pPr>
            <w:r w:rsidRPr="00362494">
              <w:rPr>
                <w:rFonts w:ascii="Calibri" w:hAnsi="Calibri" w:cs="Calibri"/>
                <w:lang w:val="en-US"/>
              </w:rPr>
              <w:t>Куриная грудка</w:t>
            </w:r>
          </w:p>
        </w:tc>
        <w:tc>
          <w:tcPr>
            <w:tcW w:w="1417" w:type="dxa"/>
          </w:tcPr>
          <w:p w:rsidR="00940B45" w:rsidRPr="00362494" w:rsidRDefault="00940B45" w:rsidP="00A169B7"/>
        </w:tc>
        <w:tc>
          <w:tcPr>
            <w:tcW w:w="4394" w:type="dxa"/>
            <w:vAlign w:val="center"/>
          </w:tcPr>
          <w:p w:rsidR="00940B45" w:rsidRPr="00362494" w:rsidRDefault="00940B45" w:rsidP="00A169B7">
            <w:pPr>
              <w:jc w:val="both"/>
              <w:rPr>
                <w:rFonts w:ascii="Sylfaen" w:hAnsi="Sylfaen" w:cs="Sylfaen"/>
                <w:bCs/>
                <w:color w:val="000000"/>
                <w:sz w:val="18"/>
                <w:szCs w:val="18"/>
                <w:lang w:val="hy-AM"/>
              </w:rPr>
            </w:pPr>
            <w:r w:rsidRPr="00362494">
              <w:rPr>
                <w:rFonts w:ascii="Sylfaen" w:hAnsi="Sylfaen" w:cs="Sylfaen"/>
                <w:bCs/>
                <w:color w:val="000000"/>
                <w:sz w:val="18"/>
                <w:szCs w:val="18"/>
                <w:lang w:val="hy-AM"/>
              </w:rPr>
              <w:t>Куриная грудка, замороженная в кости, чистая, бескровная, без побочных запахов, ГОСТ 25391-82. Безопасность в соответствии с гигиеническими нормами N2-III-4.9-01-2010 и статьей 9 Закона РА «О безопасности пищевых продуктов».</w:t>
            </w:r>
          </w:p>
        </w:tc>
        <w:tc>
          <w:tcPr>
            <w:tcW w:w="851" w:type="dxa"/>
            <w:vAlign w:val="center"/>
          </w:tcPr>
          <w:p w:rsidR="00940B45" w:rsidRPr="00362494" w:rsidRDefault="00940B45" w:rsidP="00A169B7">
            <w:pPr>
              <w:jc w:val="center"/>
              <w:rPr>
                <w:rFonts w:ascii="Sylfaen" w:hAnsi="Sylfaen" w:cs="Sylfaen"/>
              </w:rPr>
            </w:pPr>
            <w:r w:rsidRPr="00362494">
              <w:rPr>
                <w:rFonts w:ascii="Sylfaen" w:hAnsi="Sylfaen" w:cs="Sylfaen"/>
              </w:rPr>
              <w:t>кг</w:t>
            </w:r>
          </w:p>
        </w:tc>
        <w:tc>
          <w:tcPr>
            <w:tcW w:w="709" w:type="dxa"/>
          </w:tcPr>
          <w:p w:rsidR="00940B45" w:rsidRPr="00362494" w:rsidRDefault="00940B45" w:rsidP="00A169B7">
            <w:pPr>
              <w:widowControl w:val="0"/>
              <w:spacing w:after="120"/>
              <w:jc w:val="center"/>
              <w:rPr>
                <w:rFonts w:ascii="GHEA Grapalat" w:hAnsi="GHEA Grapalat"/>
                <w:sz w:val="16"/>
                <w:szCs w:val="16"/>
              </w:rPr>
            </w:pPr>
          </w:p>
        </w:tc>
        <w:tc>
          <w:tcPr>
            <w:tcW w:w="870" w:type="dxa"/>
            <w:gridSpan w:val="2"/>
          </w:tcPr>
          <w:p w:rsidR="00940B45" w:rsidRPr="00FF41D1" w:rsidRDefault="00940B45" w:rsidP="00A169B7">
            <w:pPr>
              <w:widowControl w:val="0"/>
              <w:spacing w:after="120"/>
              <w:jc w:val="center"/>
              <w:rPr>
                <w:rFonts w:ascii="Sylfaen" w:hAnsi="Sylfaen"/>
                <w:sz w:val="16"/>
                <w:szCs w:val="16"/>
                <w:lang w:val="hy-AM"/>
              </w:rPr>
            </w:pPr>
          </w:p>
        </w:tc>
        <w:tc>
          <w:tcPr>
            <w:tcW w:w="1114" w:type="dxa"/>
            <w:vAlign w:val="center"/>
          </w:tcPr>
          <w:p w:rsidR="00940B45" w:rsidRPr="00940B45" w:rsidRDefault="00FF41D1" w:rsidP="00A169B7">
            <w:pPr>
              <w:jc w:val="center"/>
              <w:rPr>
                <w:rFonts w:ascii="Sylfaen" w:hAnsi="Sylfaen" w:cs="Sylfaen"/>
                <w:lang w:val="hy-AM"/>
              </w:rPr>
            </w:pPr>
            <w:r>
              <w:rPr>
                <w:rFonts w:ascii="Sylfaen" w:hAnsi="Sylfaen" w:cs="Sylfaen"/>
                <w:lang w:val="hy-AM"/>
              </w:rPr>
              <w:t>293,87</w:t>
            </w:r>
          </w:p>
        </w:tc>
        <w:tc>
          <w:tcPr>
            <w:tcW w:w="1019" w:type="dxa"/>
          </w:tcPr>
          <w:p w:rsidR="00940B45" w:rsidRPr="00362494" w:rsidRDefault="00940B45" w:rsidP="00FF41D1">
            <w:r>
              <w:rPr>
                <w:rFonts w:ascii="Sylfaen" w:hAnsi="Sylfaen"/>
                <w:lang w:val="hy-AM"/>
              </w:rPr>
              <w:t>Егегнаванская</w:t>
            </w:r>
            <w:r w:rsidRPr="00362494">
              <w:t xml:space="preserve"> средняя школа </w:t>
            </w:r>
          </w:p>
        </w:tc>
        <w:tc>
          <w:tcPr>
            <w:tcW w:w="966" w:type="dxa"/>
            <w:gridSpan w:val="2"/>
            <w:vAlign w:val="center"/>
          </w:tcPr>
          <w:p w:rsidR="00940B45" w:rsidRPr="00940B45" w:rsidRDefault="00FF41D1" w:rsidP="00A169B7">
            <w:pPr>
              <w:jc w:val="center"/>
              <w:rPr>
                <w:rFonts w:ascii="Sylfaen" w:hAnsi="Sylfaen" w:cs="Sylfaen"/>
                <w:sz w:val="20"/>
                <w:szCs w:val="20"/>
                <w:lang w:val="hy-AM"/>
              </w:rPr>
            </w:pPr>
            <w:r>
              <w:rPr>
                <w:rFonts w:ascii="Sylfaen" w:hAnsi="Sylfaen" w:cs="Sylfaen"/>
                <w:sz w:val="20"/>
                <w:szCs w:val="20"/>
                <w:lang w:val="hy-AM"/>
              </w:rPr>
              <w:t>293,87</w:t>
            </w:r>
          </w:p>
        </w:tc>
        <w:tc>
          <w:tcPr>
            <w:tcW w:w="1142" w:type="dxa"/>
          </w:tcPr>
          <w:p w:rsidR="00940B45" w:rsidRPr="00362494" w:rsidRDefault="00940B45" w:rsidP="00A169B7">
            <w:pPr>
              <w:widowControl w:val="0"/>
              <w:spacing w:after="120"/>
              <w:jc w:val="center"/>
              <w:rPr>
                <w:rFonts w:ascii="GHEA Grapalat" w:hAnsi="GHEA Grapalat"/>
                <w:sz w:val="16"/>
                <w:szCs w:val="16"/>
                <w:lang w:val="en-US"/>
              </w:rPr>
            </w:pPr>
            <w:r w:rsidRPr="00362494">
              <w:rPr>
                <w:rFonts w:ascii="GHEA Grapalat" w:hAnsi="GHEA Grapalat"/>
                <w:sz w:val="16"/>
                <w:szCs w:val="16"/>
                <w:lang w:val="en-US"/>
              </w:rPr>
              <w:t>еженедельно</w:t>
            </w:r>
          </w:p>
        </w:tc>
      </w:tr>
      <w:tr w:rsidR="00FF41D1" w:rsidRPr="00B138F3" w:rsidTr="00A06A86">
        <w:trPr>
          <w:jc w:val="center"/>
        </w:trPr>
        <w:tc>
          <w:tcPr>
            <w:tcW w:w="890" w:type="dxa"/>
            <w:vAlign w:val="center"/>
          </w:tcPr>
          <w:p w:rsidR="00FF41D1" w:rsidRPr="00FF41D1" w:rsidRDefault="00FF41D1" w:rsidP="00FF41D1">
            <w:pPr>
              <w:jc w:val="center"/>
              <w:rPr>
                <w:rFonts w:ascii="Sylfaen" w:hAnsi="Sylfaen" w:cs="Sylfaen"/>
                <w:lang w:val="hy-AM"/>
              </w:rPr>
            </w:pPr>
            <w:r>
              <w:rPr>
                <w:rFonts w:ascii="Sylfaen" w:hAnsi="Sylfaen" w:cs="Sylfaen"/>
                <w:lang w:val="hy-AM"/>
              </w:rPr>
              <w:t>10</w:t>
            </w:r>
          </w:p>
        </w:tc>
        <w:tc>
          <w:tcPr>
            <w:tcW w:w="1418" w:type="dxa"/>
            <w:vAlign w:val="center"/>
          </w:tcPr>
          <w:p w:rsidR="00FF41D1" w:rsidRPr="00FF41D1" w:rsidRDefault="00FF41D1" w:rsidP="00FF41D1">
            <w:pPr>
              <w:jc w:val="center"/>
              <w:rPr>
                <w:rFonts w:ascii="Sylfaen" w:hAnsi="Sylfaen" w:cs="Calibri"/>
                <w:lang w:val="hy-AM"/>
              </w:rPr>
            </w:pPr>
            <w:r>
              <w:rPr>
                <w:rFonts w:ascii="Sylfaen" w:hAnsi="Sylfaen" w:cs="Calibri"/>
                <w:lang w:val="hy-AM"/>
              </w:rPr>
              <w:t>3142510</w:t>
            </w:r>
          </w:p>
        </w:tc>
        <w:tc>
          <w:tcPr>
            <w:tcW w:w="1560" w:type="dxa"/>
          </w:tcPr>
          <w:p w:rsidR="00FF41D1" w:rsidRDefault="00FF41D1" w:rsidP="00FF41D1">
            <w:r>
              <w:rPr>
                <w:lang w:val="en-US"/>
              </w:rPr>
              <w:t>Я</w:t>
            </w:r>
            <w:r w:rsidRPr="0059075B">
              <w:t>йцо</w:t>
            </w:r>
          </w:p>
        </w:tc>
        <w:tc>
          <w:tcPr>
            <w:tcW w:w="1417" w:type="dxa"/>
          </w:tcPr>
          <w:p w:rsidR="00FF41D1" w:rsidRPr="00362494" w:rsidRDefault="00FF41D1" w:rsidP="00FF41D1"/>
        </w:tc>
        <w:tc>
          <w:tcPr>
            <w:tcW w:w="4394" w:type="dxa"/>
            <w:vAlign w:val="center"/>
          </w:tcPr>
          <w:p w:rsidR="00FF41D1" w:rsidRPr="005A70BC" w:rsidRDefault="00FF41D1" w:rsidP="00FF41D1">
            <w:pPr>
              <w:jc w:val="center"/>
              <w:rPr>
                <w:rFonts w:ascii="Arial Unicode" w:hAnsi="Arial Unicode" w:cs="Calibri"/>
                <w:color w:val="000000"/>
              </w:rPr>
            </w:pPr>
            <w:r w:rsidRPr="005A70BC">
              <w:rPr>
                <w:rFonts w:ascii="Arial Unicode" w:hAnsi="Arial Unicode" w:cs="Sylfaen"/>
                <w:color w:val="000000"/>
              </w:rPr>
              <w:t xml:space="preserve">Яйцо куриное столовое 01 класс, </w:t>
            </w:r>
            <w:r w:rsidRPr="005A70BC">
              <w:rPr>
                <w:rFonts w:ascii="Arial Unicode" w:hAnsi="Arial Unicode" w:cs="Sylfaen"/>
                <w:color w:val="000000"/>
              </w:rPr>
              <w:lastRenderedPageBreak/>
              <w:t>отсортировано по яичной массе, срок годности - 25 дней, в холодильнике - 90 дней. Остаточный срок хранения не менее 60% Безопасность, упаковка и маркировка в соответствии с Решением Комиссии Таможенного союза № 880 от 9 декабря 2011 года по безопасности пищевых продуктов (CU CC 021/2011), Комиссия Таможенного союза 9 декабря 2011 года принят в соответствии с Решением 881 о пищевых продуктах с их маркировкой (CU CC 022/2011), Правилами № 769 Комиссии Таможенного союза от 16 августа 2011 года по безопасности упаковки (CU CC 005/2011) и по безопасности пищевых продуктов О Дне РА Смотрите статью 9.</w:t>
            </w:r>
          </w:p>
        </w:tc>
        <w:tc>
          <w:tcPr>
            <w:tcW w:w="851" w:type="dxa"/>
            <w:vAlign w:val="center"/>
          </w:tcPr>
          <w:p w:rsidR="00FF41D1" w:rsidRPr="00FF41D1" w:rsidRDefault="00FF41D1" w:rsidP="00FF41D1">
            <w:pPr>
              <w:jc w:val="center"/>
              <w:rPr>
                <w:rFonts w:ascii="Sylfaen" w:hAnsi="Sylfaen" w:cs="Sylfaen"/>
                <w:lang w:val="en-US"/>
              </w:rPr>
            </w:pPr>
            <w:r>
              <w:rPr>
                <w:rFonts w:ascii="Sylfaen" w:hAnsi="Sylfaen" w:cs="Sylfaen"/>
                <w:lang w:val="en-US"/>
              </w:rPr>
              <w:lastRenderedPageBreak/>
              <w:t>штук</w:t>
            </w:r>
          </w:p>
        </w:tc>
        <w:tc>
          <w:tcPr>
            <w:tcW w:w="709" w:type="dxa"/>
          </w:tcPr>
          <w:p w:rsidR="00FF41D1" w:rsidRPr="00362494" w:rsidRDefault="00FF41D1" w:rsidP="00FF41D1">
            <w:pPr>
              <w:widowControl w:val="0"/>
              <w:spacing w:after="120"/>
              <w:jc w:val="center"/>
              <w:rPr>
                <w:rFonts w:ascii="GHEA Grapalat" w:hAnsi="GHEA Grapalat"/>
                <w:sz w:val="16"/>
                <w:szCs w:val="16"/>
              </w:rPr>
            </w:pPr>
          </w:p>
        </w:tc>
        <w:tc>
          <w:tcPr>
            <w:tcW w:w="870" w:type="dxa"/>
            <w:gridSpan w:val="2"/>
          </w:tcPr>
          <w:p w:rsidR="00FF41D1" w:rsidRPr="00362494" w:rsidRDefault="00FF41D1" w:rsidP="00FF41D1">
            <w:pPr>
              <w:widowControl w:val="0"/>
              <w:spacing w:after="120"/>
              <w:jc w:val="center"/>
              <w:rPr>
                <w:rFonts w:ascii="GHEA Grapalat" w:hAnsi="GHEA Grapalat"/>
                <w:sz w:val="16"/>
                <w:szCs w:val="16"/>
              </w:rPr>
            </w:pPr>
          </w:p>
        </w:tc>
        <w:tc>
          <w:tcPr>
            <w:tcW w:w="1114" w:type="dxa"/>
            <w:vAlign w:val="center"/>
          </w:tcPr>
          <w:p w:rsidR="00FF41D1" w:rsidRPr="00940B45" w:rsidRDefault="00FF41D1" w:rsidP="00FF41D1">
            <w:pPr>
              <w:jc w:val="center"/>
              <w:rPr>
                <w:rFonts w:ascii="Sylfaen" w:hAnsi="Sylfaen" w:cs="Sylfaen"/>
                <w:lang w:val="hy-AM"/>
              </w:rPr>
            </w:pPr>
            <w:r>
              <w:rPr>
                <w:rFonts w:ascii="Sylfaen" w:hAnsi="Sylfaen" w:cs="Sylfaen"/>
                <w:lang w:val="hy-AM"/>
              </w:rPr>
              <w:t>140</w:t>
            </w:r>
          </w:p>
        </w:tc>
        <w:tc>
          <w:tcPr>
            <w:tcW w:w="1019" w:type="dxa"/>
          </w:tcPr>
          <w:p w:rsidR="00FF41D1" w:rsidRPr="00362494" w:rsidRDefault="00FF41D1" w:rsidP="00FF41D1">
            <w:r>
              <w:rPr>
                <w:rFonts w:ascii="Sylfaen" w:hAnsi="Sylfaen"/>
                <w:lang w:val="hy-AM"/>
              </w:rPr>
              <w:t>Егегна</w:t>
            </w:r>
            <w:r>
              <w:rPr>
                <w:rFonts w:ascii="Sylfaen" w:hAnsi="Sylfaen"/>
                <w:lang w:val="hy-AM"/>
              </w:rPr>
              <w:lastRenderedPageBreak/>
              <w:t>ванская</w:t>
            </w:r>
            <w:r w:rsidRPr="00362494">
              <w:t xml:space="preserve"> средняя школа </w:t>
            </w:r>
          </w:p>
        </w:tc>
        <w:tc>
          <w:tcPr>
            <w:tcW w:w="966" w:type="dxa"/>
            <w:gridSpan w:val="2"/>
            <w:vAlign w:val="center"/>
          </w:tcPr>
          <w:p w:rsidR="00FF41D1" w:rsidRPr="00940B45" w:rsidRDefault="00FF41D1" w:rsidP="00FF41D1">
            <w:pPr>
              <w:jc w:val="center"/>
              <w:rPr>
                <w:rFonts w:ascii="Sylfaen" w:hAnsi="Sylfaen" w:cs="Sylfaen"/>
                <w:sz w:val="20"/>
                <w:szCs w:val="20"/>
                <w:lang w:val="hy-AM"/>
              </w:rPr>
            </w:pPr>
            <w:r>
              <w:rPr>
                <w:rFonts w:ascii="Sylfaen" w:hAnsi="Sylfaen" w:cs="Sylfaen"/>
                <w:sz w:val="20"/>
                <w:szCs w:val="20"/>
                <w:lang w:val="hy-AM"/>
              </w:rPr>
              <w:lastRenderedPageBreak/>
              <w:t>140</w:t>
            </w:r>
          </w:p>
        </w:tc>
        <w:tc>
          <w:tcPr>
            <w:tcW w:w="1142" w:type="dxa"/>
          </w:tcPr>
          <w:p w:rsidR="00FF41D1" w:rsidRPr="00362494" w:rsidRDefault="00FF41D1" w:rsidP="00FF41D1">
            <w:pPr>
              <w:widowControl w:val="0"/>
              <w:spacing w:after="120"/>
              <w:jc w:val="center"/>
              <w:rPr>
                <w:rFonts w:ascii="GHEA Grapalat" w:hAnsi="GHEA Grapalat"/>
                <w:sz w:val="16"/>
                <w:szCs w:val="16"/>
                <w:lang w:val="en-US"/>
              </w:rPr>
            </w:pPr>
            <w:r w:rsidRPr="00362494">
              <w:rPr>
                <w:rFonts w:ascii="GHEA Grapalat" w:hAnsi="GHEA Grapalat"/>
                <w:sz w:val="16"/>
                <w:szCs w:val="16"/>
                <w:lang w:val="en-US"/>
              </w:rPr>
              <w:t>еженедельно</w:t>
            </w:r>
          </w:p>
        </w:tc>
      </w:tr>
      <w:tr w:rsidR="00FF41D1" w:rsidRPr="00B138F3" w:rsidTr="00A06A86">
        <w:trPr>
          <w:jc w:val="center"/>
        </w:trPr>
        <w:tc>
          <w:tcPr>
            <w:tcW w:w="890" w:type="dxa"/>
            <w:vAlign w:val="center"/>
          </w:tcPr>
          <w:p w:rsidR="00FF41D1" w:rsidRPr="00362494" w:rsidRDefault="00FF41D1" w:rsidP="00FF41D1">
            <w:pPr>
              <w:jc w:val="center"/>
              <w:rPr>
                <w:rFonts w:ascii="Sylfaen" w:hAnsi="Sylfaen" w:cs="Sylfaen"/>
                <w:lang w:val="en-US"/>
              </w:rPr>
            </w:pPr>
            <w:r>
              <w:rPr>
                <w:rFonts w:ascii="Sylfaen" w:hAnsi="Sylfaen" w:cs="Sylfaen"/>
                <w:lang w:val="en-US"/>
              </w:rPr>
              <w:lastRenderedPageBreak/>
              <w:t>11</w:t>
            </w:r>
          </w:p>
        </w:tc>
        <w:tc>
          <w:tcPr>
            <w:tcW w:w="1418" w:type="dxa"/>
            <w:vAlign w:val="center"/>
          </w:tcPr>
          <w:p w:rsidR="00FF41D1" w:rsidRPr="00362494" w:rsidRDefault="00FF41D1" w:rsidP="00FF41D1">
            <w:pPr>
              <w:jc w:val="center"/>
              <w:rPr>
                <w:rFonts w:ascii="Calibri" w:hAnsi="Calibri" w:cs="Calibri"/>
                <w:lang w:val="en-US"/>
              </w:rPr>
            </w:pPr>
            <w:r>
              <w:rPr>
                <w:rFonts w:ascii="Calibri" w:hAnsi="Calibri" w:cs="Calibri"/>
                <w:lang w:val="en-US"/>
              </w:rPr>
              <w:t>15554600</w:t>
            </w:r>
          </w:p>
        </w:tc>
        <w:tc>
          <w:tcPr>
            <w:tcW w:w="1560" w:type="dxa"/>
          </w:tcPr>
          <w:p w:rsidR="00FF41D1" w:rsidRPr="00E702E9" w:rsidRDefault="00FF41D1" w:rsidP="00FF41D1">
            <w:r w:rsidRPr="00E702E9">
              <w:t xml:space="preserve">Мацун </w:t>
            </w:r>
          </w:p>
        </w:tc>
        <w:tc>
          <w:tcPr>
            <w:tcW w:w="1417" w:type="dxa"/>
          </w:tcPr>
          <w:p w:rsidR="00FF41D1" w:rsidRPr="00362494" w:rsidRDefault="00FF41D1" w:rsidP="00FF41D1"/>
        </w:tc>
        <w:tc>
          <w:tcPr>
            <w:tcW w:w="4394" w:type="dxa"/>
          </w:tcPr>
          <w:p w:rsidR="00FF41D1" w:rsidRPr="00334965" w:rsidRDefault="00FF41D1" w:rsidP="00FF41D1">
            <w:pPr>
              <w:widowControl w:val="0"/>
              <w:jc w:val="center"/>
              <w:rPr>
                <w:rFonts w:ascii="GHEA Grapalat" w:hAnsi="GHEA Grapalat"/>
              </w:rPr>
            </w:pPr>
            <w:r w:rsidRPr="00334965">
              <w:rPr>
                <w:rFonts w:ascii="GHEA Grapalat" w:hAnsi="GHEA Grapalat"/>
                <w:sz w:val="22"/>
                <w:szCs w:val="22"/>
              </w:rPr>
              <w:t>Молоко коровье свежее, жирность не менее 3%, кислотность 65-1000 т,: безопасность и маркировка согласно Правительству РА 2006 21 декабря</w:t>
            </w:r>
          </w:p>
          <w:p w:rsidR="00FF41D1" w:rsidRPr="00334965" w:rsidRDefault="00FF41D1" w:rsidP="00FF41D1">
            <w:pPr>
              <w:widowControl w:val="0"/>
              <w:jc w:val="center"/>
              <w:rPr>
                <w:rFonts w:ascii="GHEA Grapalat" w:hAnsi="GHEA Grapalat"/>
              </w:rPr>
            </w:pPr>
            <w:r w:rsidRPr="00334965">
              <w:rPr>
                <w:rFonts w:ascii="GHEA Grapalat" w:hAnsi="GHEA Grapalat"/>
                <w:sz w:val="22"/>
                <w:szCs w:val="22"/>
              </w:rPr>
              <w:t>Статья 8 Технического регламента о требованиях к молоку, молочным продуктам и их производству, а также статья 8 Закона РА «О безопасности пищевых продуктов», утвержденного Решением N 1925-N.</w:t>
            </w:r>
          </w:p>
        </w:tc>
        <w:tc>
          <w:tcPr>
            <w:tcW w:w="851" w:type="dxa"/>
            <w:vAlign w:val="center"/>
          </w:tcPr>
          <w:p w:rsidR="00FF41D1" w:rsidRPr="00362494" w:rsidRDefault="00FF41D1" w:rsidP="00FF41D1">
            <w:pPr>
              <w:jc w:val="center"/>
              <w:rPr>
                <w:rFonts w:ascii="Sylfaen" w:hAnsi="Sylfaen" w:cs="Sylfaen"/>
              </w:rPr>
            </w:pPr>
            <w:r w:rsidRPr="00362494">
              <w:rPr>
                <w:rFonts w:ascii="Sylfaen" w:hAnsi="Sylfaen" w:cs="Sylfaen"/>
              </w:rPr>
              <w:t>кг</w:t>
            </w:r>
          </w:p>
        </w:tc>
        <w:tc>
          <w:tcPr>
            <w:tcW w:w="709" w:type="dxa"/>
          </w:tcPr>
          <w:p w:rsidR="00FF41D1" w:rsidRPr="00362494" w:rsidRDefault="00FF41D1" w:rsidP="00FF41D1">
            <w:pPr>
              <w:widowControl w:val="0"/>
              <w:spacing w:after="120"/>
              <w:jc w:val="center"/>
              <w:rPr>
                <w:rFonts w:ascii="GHEA Grapalat" w:hAnsi="GHEA Grapalat"/>
                <w:sz w:val="16"/>
                <w:szCs w:val="16"/>
              </w:rPr>
            </w:pPr>
          </w:p>
        </w:tc>
        <w:tc>
          <w:tcPr>
            <w:tcW w:w="870" w:type="dxa"/>
            <w:gridSpan w:val="2"/>
          </w:tcPr>
          <w:p w:rsidR="00FF41D1" w:rsidRPr="00362494" w:rsidRDefault="00FF41D1" w:rsidP="00FF41D1">
            <w:pPr>
              <w:widowControl w:val="0"/>
              <w:spacing w:after="120"/>
              <w:jc w:val="center"/>
              <w:rPr>
                <w:rFonts w:ascii="GHEA Grapalat" w:hAnsi="GHEA Grapalat"/>
                <w:sz w:val="16"/>
                <w:szCs w:val="16"/>
              </w:rPr>
            </w:pPr>
          </w:p>
        </w:tc>
        <w:tc>
          <w:tcPr>
            <w:tcW w:w="1114" w:type="dxa"/>
            <w:vAlign w:val="center"/>
          </w:tcPr>
          <w:p w:rsidR="00FF41D1" w:rsidRPr="00FF41D1" w:rsidRDefault="00FF41D1" w:rsidP="00FF41D1">
            <w:pPr>
              <w:jc w:val="center"/>
              <w:rPr>
                <w:rFonts w:ascii="Sylfaen" w:hAnsi="Sylfaen" w:cs="Sylfaen"/>
                <w:lang w:val="en-US"/>
              </w:rPr>
            </w:pPr>
            <w:r>
              <w:rPr>
                <w:rFonts w:ascii="Sylfaen" w:hAnsi="Sylfaen" w:cs="Sylfaen"/>
                <w:lang w:val="en-US"/>
              </w:rPr>
              <w:t>157.5</w:t>
            </w:r>
          </w:p>
        </w:tc>
        <w:tc>
          <w:tcPr>
            <w:tcW w:w="1019" w:type="dxa"/>
          </w:tcPr>
          <w:p w:rsidR="00FF41D1" w:rsidRPr="00362494" w:rsidRDefault="00FF41D1" w:rsidP="00FF41D1">
            <w:r>
              <w:rPr>
                <w:rFonts w:ascii="Sylfaen" w:hAnsi="Sylfaen"/>
                <w:lang w:val="hy-AM"/>
              </w:rPr>
              <w:t>Егегнаванская</w:t>
            </w:r>
            <w:r w:rsidRPr="00362494">
              <w:t xml:space="preserve"> средняя школа </w:t>
            </w:r>
          </w:p>
        </w:tc>
        <w:tc>
          <w:tcPr>
            <w:tcW w:w="966" w:type="dxa"/>
            <w:gridSpan w:val="2"/>
            <w:vAlign w:val="center"/>
          </w:tcPr>
          <w:p w:rsidR="00FF41D1" w:rsidRPr="00FF41D1" w:rsidRDefault="00FF41D1" w:rsidP="00FF41D1">
            <w:pPr>
              <w:jc w:val="center"/>
              <w:rPr>
                <w:rFonts w:ascii="Sylfaen" w:hAnsi="Sylfaen" w:cs="Sylfaen"/>
                <w:sz w:val="22"/>
                <w:szCs w:val="22"/>
                <w:lang w:val="en-US"/>
              </w:rPr>
            </w:pPr>
            <w:r>
              <w:rPr>
                <w:rFonts w:ascii="Sylfaen" w:hAnsi="Sylfaen" w:cs="Sylfaen"/>
                <w:sz w:val="22"/>
                <w:szCs w:val="22"/>
                <w:lang w:val="en-US"/>
              </w:rPr>
              <w:t>157.5</w:t>
            </w:r>
          </w:p>
        </w:tc>
        <w:tc>
          <w:tcPr>
            <w:tcW w:w="1142" w:type="dxa"/>
          </w:tcPr>
          <w:p w:rsidR="00FF41D1" w:rsidRPr="00362494" w:rsidRDefault="00FF41D1" w:rsidP="00FF41D1">
            <w:pPr>
              <w:widowControl w:val="0"/>
              <w:spacing w:after="120"/>
              <w:jc w:val="center"/>
              <w:rPr>
                <w:rFonts w:ascii="GHEA Grapalat" w:hAnsi="GHEA Grapalat"/>
                <w:sz w:val="16"/>
                <w:szCs w:val="16"/>
              </w:rPr>
            </w:pPr>
            <w:r w:rsidRPr="00362494">
              <w:rPr>
                <w:rFonts w:ascii="GHEA Grapalat" w:hAnsi="GHEA Grapalat"/>
                <w:sz w:val="16"/>
                <w:szCs w:val="16"/>
              </w:rPr>
              <w:t>еженедельно</w:t>
            </w:r>
          </w:p>
        </w:tc>
      </w:tr>
      <w:tr w:rsidR="00940B45" w:rsidRPr="00B138F3" w:rsidTr="00A06A86">
        <w:trPr>
          <w:jc w:val="center"/>
        </w:trPr>
        <w:tc>
          <w:tcPr>
            <w:tcW w:w="890" w:type="dxa"/>
          </w:tcPr>
          <w:p w:rsidR="00940B45" w:rsidRPr="00436508" w:rsidRDefault="00940B45" w:rsidP="00A169B7">
            <w:pPr>
              <w:rPr>
                <w:lang w:val="en-US"/>
              </w:rPr>
            </w:pPr>
            <w:r w:rsidRPr="00362494">
              <w:t>1</w:t>
            </w:r>
            <w:r w:rsidR="00436508">
              <w:rPr>
                <w:lang w:val="en-US"/>
              </w:rPr>
              <w:t>2</w:t>
            </w:r>
          </w:p>
        </w:tc>
        <w:tc>
          <w:tcPr>
            <w:tcW w:w="1418" w:type="dxa"/>
          </w:tcPr>
          <w:p w:rsidR="00940B45" w:rsidRPr="00362494" w:rsidRDefault="00940B45" w:rsidP="00A169B7">
            <w:r w:rsidRPr="00362494">
              <w:t>5333100</w:t>
            </w:r>
          </w:p>
        </w:tc>
        <w:tc>
          <w:tcPr>
            <w:tcW w:w="1560" w:type="dxa"/>
          </w:tcPr>
          <w:p w:rsidR="00940B45" w:rsidRPr="00362494" w:rsidRDefault="00940B45" w:rsidP="00A169B7">
            <w:r w:rsidRPr="00362494">
              <w:t>Томатная паста</w:t>
            </w:r>
          </w:p>
        </w:tc>
        <w:tc>
          <w:tcPr>
            <w:tcW w:w="1417" w:type="dxa"/>
          </w:tcPr>
          <w:p w:rsidR="00940B45" w:rsidRPr="00362494" w:rsidRDefault="00940B45" w:rsidP="00A169B7"/>
        </w:tc>
        <w:tc>
          <w:tcPr>
            <w:tcW w:w="4394" w:type="dxa"/>
          </w:tcPr>
          <w:p w:rsidR="00940B45" w:rsidRPr="00362494" w:rsidRDefault="00940B45" w:rsidP="00A169B7">
            <w:r w:rsidRPr="00362494">
              <w:t>Высшего или первого качества, в стекляной или металической посуде, упаковка до 10дм</w:t>
            </w:r>
            <w:r w:rsidRPr="00362494">
              <w:rPr>
                <w:vertAlign w:val="superscript"/>
              </w:rPr>
              <w:t xml:space="preserve">3 </w:t>
            </w:r>
            <w:r w:rsidRPr="00362494">
              <w:t xml:space="preserve">вместимости. Безопасность и маркировка, в </w:t>
            </w:r>
            <w:r w:rsidRPr="00362494">
              <w:lastRenderedPageBreak/>
              <w:t>соответствии с « продовольственной безопасности  Закон 8 - й статьи .</w:t>
            </w:r>
          </w:p>
        </w:tc>
        <w:tc>
          <w:tcPr>
            <w:tcW w:w="851" w:type="dxa"/>
          </w:tcPr>
          <w:p w:rsidR="00940B45" w:rsidRPr="00362494" w:rsidRDefault="00940B45" w:rsidP="00A169B7">
            <w:r w:rsidRPr="00362494">
              <w:rPr>
                <w:rFonts w:ascii="Sylfaen" w:hAnsi="Sylfaen" w:cs="Sylfaen"/>
              </w:rPr>
              <w:lastRenderedPageBreak/>
              <w:t>кг</w:t>
            </w:r>
          </w:p>
        </w:tc>
        <w:tc>
          <w:tcPr>
            <w:tcW w:w="709" w:type="dxa"/>
          </w:tcPr>
          <w:p w:rsidR="00940B45" w:rsidRPr="00362494" w:rsidRDefault="00940B45" w:rsidP="00A169B7"/>
        </w:tc>
        <w:tc>
          <w:tcPr>
            <w:tcW w:w="870" w:type="dxa"/>
            <w:gridSpan w:val="2"/>
          </w:tcPr>
          <w:p w:rsidR="00940B45" w:rsidRPr="00362494" w:rsidRDefault="00940B45" w:rsidP="00A169B7"/>
        </w:tc>
        <w:tc>
          <w:tcPr>
            <w:tcW w:w="1114" w:type="dxa"/>
          </w:tcPr>
          <w:p w:rsidR="00940B45" w:rsidRPr="00436508" w:rsidRDefault="00436508" w:rsidP="00A169B7">
            <w:pPr>
              <w:rPr>
                <w:rFonts w:ascii="Sylfaen" w:hAnsi="Sylfaen"/>
                <w:lang w:val="en-US"/>
              </w:rPr>
            </w:pPr>
            <w:r>
              <w:rPr>
                <w:rFonts w:ascii="Sylfaen" w:hAnsi="Sylfaen"/>
                <w:lang w:val="en-US"/>
              </w:rPr>
              <w:t>6.3</w:t>
            </w:r>
          </w:p>
        </w:tc>
        <w:tc>
          <w:tcPr>
            <w:tcW w:w="1019" w:type="dxa"/>
          </w:tcPr>
          <w:p w:rsidR="00940B45" w:rsidRPr="00362494" w:rsidRDefault="00940B45" w:rsidP="00FF41D1">
            <w:r>
              <w:rPr>
                <w:rFonts w:ascii="Sylfaen" w:hAnsi="Sylfaen"/>
                <w:lang w:val="hy-AM"/>
              </w:rPr>
              <w:t>Егегнаванская</w:t>
            </w:r>
            <w:r w:rsidRPr="00362494">
              <w:t xml:space="preserve"> средня</w:t>
            </w:r>
            <w:r w:rsidRPr="00362494">
              <w:lastRenderedPageBreak/>
              <w:t xml:space="preserve">я школа </w:t>
            </w:r>
          </w:p>
        </w:tc>
        <w:tc>
          <w:tcPr>
            <w:tcW w:w="966" w:type="dxa"/>
            <w:gridSpan w:val="2"/>
          </w:tcPr>
          <w:p w:rsidR="00940B45" w:rsidRPr="00436508" w:rsidRDefault="00436508" w:rsidP="00A169B7">
            <w:pPr>
              <w:rPr>
                <w:rFonts w:ascii="Sylfaen" w:hAnsi="Sylfaen"/>
                <w:lang w:val="en-US"/>
              </w:rPr>
            </w:pPr>
            <w:r>
              <w:rPr>
                <w:rFonts w:ascii="Sylfaen" w:hAnsi="Sylfaen"/>
                <w:lang w:val="en-US"/>
              </w:rPr>
              <w:lastRenderedPageBreak/>
              <w:t>6.3</w:t>
            </w:r>
          </w:p>
        </w:tc>
        <w:tc>
          <w:tcPr>
            <w:tcW w:w="1142" w:type="dxa"/>
          </w:tcPr>
          <w:p w:rsidR="00940B45" w:rsidRPr="00362494" w:rsidRDefault="00940B45" w:rsidP="00A169B7">
            <w:r w:rsidRPr="00362494">
              <w:t>ежемесячно</w:t>
            </w:r>
          </w:p>
        </w:tc>
      </w:tr>
      <w:tr w:rsidR="00940B45" w:rsidRPr="00B138F3" w:rsidTr="00A06A86">
        <w:trPr>
          <w:jc w:val="center"/>
        </w:trPr>
        <w:tc>
          <w:tcPr>
            <w:tcW w:w="890" w:type="dxa"/>
          </w:tcPr>
          <w:p w:rsidR="00940B45" w:rsidRPr="00362494" w:rsidRDefault="00940B45" w:rsidP="00A169B7">
            <w:pPr>
              <w:rPr>
                <w:lang w:val="en-US"/>
              </w:rPr>
            </w:pPr>
            <w:r w:rsidRPr="00362494">
              <w:rPr>
                <w:lang w:val="en-US"/>
              </w:rPr>
              <w:lastRenderedPageBreak/>
              <w:t>1</w:t>
            </w:r>
            <w:r w:rsidR="00436508">
              <w:rPr>
                <w:lang w:val="en-US"/>
              </w:rPr>
              <w:t>3</w:t>
            </w:r>
          </w:p>
        </w:tc>
        <w:tc>
          <w:tcPr>
            <w:tcW w:w="1418" w:type="dxa"/>
          </w:tcPr>
          <w:p w:rsidR="00940B45" w:rsidRPr="00362494" w:rsidRDefault="00940B45" w:rsidP="00A169B7">
            <w:pPr>
              <w:rPr>
                <w:lang w:val="en-US"/>
              </w:rPr>
            </w:pPr>
            <w:r w:rsidRPr="00362494">
              <w:rPr>
                <w:lang w:val="en-US"/>
              </w:rPr>
              <w:t>03221110</w:t>
            </w:r>
          </w:p>
        </w:tc>
        <w:tc>
          <w:tcPr>
            <w:tcW w:w="1560" w:type="dxa"/>
          </w:tcPr>
          <w:p w:rsidR="00940B45" w:rsidRPr="00362494" w:rsidRDefault="00940B45" w:rsidP="00A169B7">
            <w:r w:rsidRPr="00362494">
              <w:t>морковь</w:t>
            </w:r>
          </w:p>
        </w:tc>
        <w:tc>
          <w:tcPr>
            <w:tcW w:w="1417" w:type="dxa"/>
          </w:tcPr>
          <w:p w:rsidR="00940B45" w:rsidRPr="00362494" w:rsidRDefault="00940B45" w:rsidP="00A169B7"/>
        </w:tc>
        <w:tc>
          <w:tcPr>
            <w:tcW w:w="4394" w:type="dxa"/>
          </w:tcPr>
          <w:p w:rsidR="00940B45" w:rsidRPr="00362494" w:rsidRDefault="00940B45" w:rsidP="00A169B7">
            <w:r w:rsidRPr="00362494">
              <w:t>Свежий, цельный, здоровый, чистый, безвредный, солнечный и отборный. ГОСТ 26767-85 Безопасность, упаковка и маркировка согласно Правительству РА 2006. Статья 8 Закона Республики Армения «О техническом регулировании свежих фруктов и овощей» и «О безопасности пищевых продуктов», утвержденная Указом № 1913-N от 21 декабря.</w:t>
            </w:r>
          </w:p>
        </w:tc>
        <w:tc>
          <w:tcPr>
            <w:tcW w:w="851" w:type="dxa"/>
          </w:tcPr>
          <w:p w:rsidR="00940B45" w:rsidRPr="00362494" w:rsidRDefault="00940B45" w:rsidP="00A169B7">
            <w:r w:rsidRPr="00362494">
              <w:rPr>
                <w:rFonts w:ascii="Sylfaen" w:hAnsi="Sylfaen" w:cs="Sylfaen"/>
              </w:rPr>
              <w:t>кг</w:t>
            </w:r>
          </w:p>
        </w:tc>
        <w:tc>
          <w:tcPr>
            <w:tcW w:w="709" w:type="dxa"/>
          </w:tcPr>
          <w:p w:rsidR="00940B45" w:rsidRPr="00362494" w:rsidRDefault="00940B45" w:rsidP="00A169B7"/>
        </w:tc>
        <w:tc>
          <w:tcPr>
            <w:tcW w:w="870" w:type="dxa"/>
            <w:gridSpan w:val="2"/>
          </w:tcPr>
          <w:p w:rsidR="00940B45" w:rsidRPr="00362494" w:rsidRDefault="00940B45" w:rsidP="00A169B7"/>
        </w:tc>
        <w:tc>
          <w:tcPr>
            <w:tcW w:w="1114" w:type="dxa"/>
          </w:tcPr>
          <w:p w:rsidR="00940B45" w:rsidRPr="00436508" w:rsidRDefault="00436508" w:rsidP="00A169B7">
            <w:pPr>
              <w:rPr>
                <w:rFonts w:ascii="Sylfaen" w:hAnsi="Sylfaen"/>
                <w:lang w:val="en-US"/>
              </w:rPr>
            </w:pPr>
            <w:r>
              <w:rPr>
                <w:rFonts w:ascii="Sylfaen" w:hAnsi="Sylfaen"/>
                <w:lang w:val="en-US"/>
              </w:rPr>
              <w:t>64.05</w:t>
            </w:r>
          </w:p>
        </w:tc>
        <w:tc>
          <w:tcPr>
            <w:tcW w:w="1019" w:type="dxa"/>
          </w:tcPr>
          <w:p w:rsidR="00940B45" w:rsidRPr="00362494" w:rsidRDefault="00940B45" w:rsidP="00FF41D1">
            <w:r>
              <w:rPr>
                <w:rFonts w:ascii="Sylfaen" w:hAnsi="Sylfaen"/>
                <w:lang w:val="hy-AM"/>
              </w:rPr>
              <w:t>Егегнаванская</w:t>
            </w:r>
            <w:r w:rsidRPr="00362494">
              <w:t xml:space="preserve"> средняя школа </w:t>
            </w:r>
          </w:p>
        </w:tc>
        <w:tc>
          <w:tcPr>
            <w:tcW w:w="966" w:type="dxa"/>
            <w:gridSpan w:val="2"/>
          </w:tcPr>
          <w:p w:rsidR="00940B45" w:rsidRPr="00436508" w:rsidRDefault="00436508" w:rsidP="00A169B7">
            <w:pPr>
              <w:rPr>
                <w:rFonts w:ascii="Sylfaen" w:hAnsi="Sylfaen"/>
                <w:lang w:val="en-US"/>
              </w:rPr>
            </w:pPr>
            <w:r>
              <w:rPr>
                <w:rFonts w:ascii="Sylfaen" w:hAnsi="Sylfaen"/>
                <w:lang w:val="en-US"/>
              </w:rPr>
              <w:t>64.05</w:t>
            </w:r>
          </w:p>
        </w:tc>
        <w:tc>
          <w:tcPr>
            <w:tcW w:w="1142" w:type="dxa"/>
          </w:tcPr>
          <w:p w:rsidR="00940B45" w:rsidRPr="00362494" w:rsidRDefault="00940B45" w:rsidP="00A169B7">
            <w:r w:rsidRPr="00362494">
              <w:t>еженедельно</w:t>
            </w:r>
          </w:p>
        </w:tc>
      </w:tr>
      <w:tr w:rsidR="00940B45" w:rsidRPr="00B138F3" w:rsidTr="00A06A86">
        <w:trPr>
          <w:jc w:val="center"/>
        </w:trPr>
        <w:tc>
          <w:tcPr>
            <w:tcW w:w="890" w:type="dxa"/>
            <w:vAlign w:val="center"/>
          </w:tcPr>
          <w:p w:rsidR="00940B45" w:rsidRPr="00362494" w:rsidRDefault="00940B45" w:rsidP="00A169B7">
            <w:pPr>
              <w:jc w:val="center"/>
              <w:rPr>
                <w:rFonts w:ascii="Sylfaen" w:hAnsi="Sylfaen" w:cs="Sylfaen"/>
                <w:lang w:val="en-US"/>
              </w:rPr>
            </w:pPr>
            <w:r w:rsidRPr="00362494">
              <w:rPr>
                <w:rFonts w:ascii="Sylfaen" w:hAnsi="Sylfaen" w:cs="Sylfaen"/>
                <w:lang w:val="en-US"/>
              </w:rPr>
              <w:t>1</w:t>
            </w:r>
            <w:r w:rsidR="00436508">
              <w:rPr>
                <w:rFonts w:ascii="Sylfaen" w:hAnsi="Sylfaen" w:cs="Sylfaen"/>
                <w:lang w:val="en-US"/>
              </w:rPr>
              <w:t>4</w:t>
            </w:r>
          </w:p>
        </w:tc>
        <w:tc>
          <w:tcPr>
            <w:tcW w:w="1418" w:type="dxa"/>
            <w:vAlign w:val="center"/>
          </w:tcPr>
          <w:p w:rsidR="00940B45" w:rsidRPr="00362494" w:rsidRDefault="00940B45" w:rsidP="00A169B7">
            <w:pPr>
              <w:jc w:val="center"/>
              <w:rPr>
                <w:rFonts w:ascii="Calibri" w:hAnsi="Calibri" w:cs="Calibri"/>
                <w:lang w:val="en-US"/>
              </w:rPr>
            </w:pPr>
            <w:r w:rsidRPr="00362494">
              <w:rPr>
                <w:rFonts w:ascii="Calibri" w:hAnsi="Calibri" w:cs="Calibri"/>
                <w:lang w:val="en-US"/>
              </w:rPr>
              <w:t>322100</w:t>
            </w:r>
          </w:p>
        </w:tc>
        <w:tc>
          <w:tcPr>
            <w:tcW w:w="1560" w:type="dxa"/>
            <w:vAlign w:val="center"/>
          </w:tcPr>
          <w:p w:rsidR="00940B45" w:rsidRPr="00362494" w:rsidRDefault="00940B45" w:rsidP="00A169B7">
            <w:pPr>
              <w:rPr>
                <w:rFonts w:ascii="Calibri" w:hAnsi="Calibri" w:cs="Calibri"/>
                <w:lang w:val="en-US"/>
              </w:rPr>
            </w:pPr>
            <w:r w:rsidRPr="00362494">
              <w:rPr>
                <w:rFonts w:ascii="Calibri" w:hAnsi="Calibri" w:cs="Calibri"/>
                <w:lang w:val="en-US"/>
              </w:rPr>
              <w:t>свекла</w:t>
            </w:r>
          </w:p>
        </w:tc>
        <w:tc>
          <w:tcPr>
            <w:tcW w:w="1417" w:type="dxa"/>
          </w:tcPr>
          <w:p w:rsidR="00940B45" w:rsidRPr="00362494" w:rsidRDefault="00940B45" w:rsidP="00A169B7">
            <w:pPr>
              <w:rPr>
                <w:rFonts w:ascii="Sylfaen" w:hAnsi="Sylfaen" w:cs="Sylfaen"/>
                <w:sz w:val="18"/>
                <w:szCs w:val="18"/>
                <w:lang w:val="hy-AM"/>
              </w:rPr>
            </w:pPr>
          </w:p>
        </w:tc>
        <w:tc>
          <w:tcPr>
            <w:tcW w:w="4394" w:type="dxa"/>
            <w:vAlign w:val="center"/>
          </w:tcPr>
          <w:p w:rsidR="00940B45" w:rsidRPr="00362494" w:rsidRDefault="00940B45" w:rsidP="00A169B7">
            <w:pPr>
              <w:jc w:val="both"/>
              <w:rPr>
                <w:rFonts w:ascii="Sylfaen" w:hAnsi="Sylfaen" w:cs="TimesArmenianPSMT"/>
                <w:sz w:val="18"/>
                <w:szCs w:val="18"/>
              </w:rPr>
            </w:pPr>
            <w:r w:rsidRPr="00362494">
              <w:rPr>
                <w:rFonts w:ascii="Sylfaen" w:hAnsi="Sylfaen" w:cs="TimesArmenianPSMT"/>
                <w:sz w:val="18"/>
                <w:szCs w:val="18"/>
              </w:rPr>
              <w:t>Внешний вид: корни свежие , целые, без болезней, сухие, незагрязненные, без трещин и повреждений.</w:t>
            </w:r>
          </w:p>
          <w:p w:rsidR="00940B45" w:rsidRPr="00362494" w:rsidRDefault="00940B45" w:rsidP="00A169B7">
            <w:pPr>
              <w:jc w:val="both"/>
              <w:rPr>
                <w:rFonts w:ascii="Sylfaen" w:hAnsi="Sylfaen" w:cs="TimesArmenianPSMT"/>
                <w:sz w:val="18"/>
                <w:szCs w:val="18"/>
              </w:rPr>
            </w:pPr>
            <w:r w:rsidRPr="00362494">
              <w:rPr>
                <w:rFonts w:ascii="Sylfaen" w:hAnsi="Sylfaen" w:cs="TimesArmenianPSMT"/>
                <w:sz w:val="18"/>
                <w:szCs w:val="18"/>
              </w:rPr>
              <w:t>Внутренняя структура: ядро сочное, темно-красное, разных оттенков .</w:t>
            </w:r>
          </w:p>
          <w:p w:rsidR="00940B45" w:rsidRPr="00362494" w:rsidRDefault="00940B45" w:rsidP="00A169B7">
            <w:pPr>
              <w:jc w:val="both"/>
              <w:rPr>
                <w:rFonts w:ascii="Sylfaen" w:hAnsi="Sylfaen" w:cs="TimesArmenianPSMT"/>
                <w:sz w:val="18"/>
                <w:szCs w:val="18"/>
              </w:rPr>
            </w:pPr>
            <w:r w:rsidRPr="00362494">
              <w:rPr>
                <w:rFonts w:ascii="Sylfaen" w:hAnsi="Sylfaen" w:cs="TimesArmenianPSMT"/>
                <w:sz w:val="18"/>
                <w:szCs w:val="18"/>
              </w:rPr>
              <w:t>Размер плода корня  5-14 см. , допускаются отклонения от указанных  размеров и механических повреждений не более 5 %  общего количества  не больше глубиной 3 мм.</w:t>
            </w:r>
          </w:p>
          <w:p w:rsidR="00940B45" w:rsidRPr="00362494" w:rsidRDefault="00940B45" w:rsidP="00A169B7">
            <w:pPr>
              <w:jc w:val="both"/>
              <w:rPr>
                <w:rFonts w:ascii="Sylfaen" w:hAnsi="Sylfaen" w:cs="TimesArmenianPSMT"/>
                <w:sz w:val="18"/>
                <w:szCs w:val="18"/>
              </w:rPr>
            </w:pPr>
            <w:r w:rsidRPr="00362494">
              <w:rPr>
                <w:rFonts w:ascii="Sylfaen" w:hAnsi="Sylfaen" w:cs="TimesArmenianPSMT"/>
                <w:sz w:val="18"/>
                <w:szCs w:val="18"/>
              </w:rPr>
              <w:t>Количество почвы , покрытой плод корня не более 1%</w:t>
            </w:r>
          </w:p>
        </w:tc>
        <w:tc>
          <w:tcPr>
            <w:tcW w:w="851" w:type="dxa"/>
            <w:vAlign w:val="center"/>
          </w:tcPr>
          <w:p w:rsidR="00940B45" w:rsidRPr="00362494" w:rsidRDefault="00940B45" w:rsidP="00A169B7">
            <w:pPr>
              <w:jc w:val="center"/>
              <w:rPr>
                <w:rFonts w:ascii="Sylfaen" w:hAnsi="Sylfaen" w:cs="Sylfaen"/>
              </w:rPr>
            </w:pPr>
            <w:r w:rsidRPr="00362494">
              <w:rPr>
                <w:rFonts w:ascii="Sylfaen" w:hAnsi="Sylfaen" w:cs="Sylfaen"/>
              </w:rPr>
              <w:t>кг</w:t>
            </w:r>
          </w:p>
        </w:tc>
        <w:tc>
          <w:tcPr>
            <w:tcW w:w="709" w:type="dxa"/>
          </w:tcPr>
          <w:p w:rsidR="00940B45" w:rsidRPr="00362494" w:rsidRDefault="00940B45" w:rsidP="00A169B7">
            <w:pPr>
              <w:widowControl w:val="0"/>
              <w:spacing w:after="120"/>
              <w:jc w:val="center"/>
              <w:rPr>
                <w:rFonts w:ascii="GHEA Grapalat" w:hAnsi="GHEA Grapalat"/>
                <w:sz w:val="16"/>
                <w:szCs w:val="16"/>
              </w:rPr>
            </w:pPr>
          </w:p>
        </w:tc>
        <w:tc>
          <w:tcPr>
            <w:tcW w:w="870" w:type="dxa"/>
            <w:gridSpan w:val="2"/>
          </w:tcPr>
          <w:p w:rsidR="00940B45" w:rsidRPr="00362494" w:rsidRDefault="00940B45" w:rsidP="00A169B7">
            <w:pPr>
              <w:widowControl w:val="0"/>
              <w:spacing w:after="120"/>
              <w:jc w:val="center"/>
              <w:rPr>
                <w:rFonts w:ascii="GHEA Grapalat" w:hAnsi="GHEA Grapalat"/>
                <w:sz w:val="16"/>
                <w:szCs w:val="16"/>
              </w:rPr>
            </w:pPr>
          </w:p>
        </w:tc>
        <w:tc>
          <w:tcPr>
            <w:tcW w:w="1114" w:type="dxa"/>
            <w:vAlign w:val="center"/>
          </w:tcPr>
          <w:p w:rsidR="00940B45" w:rsidRPr="00436508" w:rsidRDefault="00436508" w:rsidP="00A169B7">
            <w:pPr>
              <w:jc w:val="center"/>
              <w:rPr>
                <w:rFonts w:ascii="Sylfaen" w:hAnsi="Sylfaen" w:cs="Sylfaen"/>
                <w:lang w:val="en-US"/>
              </w:rPr>
            </w:pPr>
            <w:r>
              <w:rPr>
                <w:rFonts w:ascii="Sylfaen" w:hAnsi="Sylfaen" w:cs="Sylfaen"/>
                <w:lang w:val="en-US"/>
              </w:rPr>
              <w:t>21</w:t>
            </w:r>
          </w:p>
        </w:tc>
        <w:tc>
          <w:tcPr>
            <w:tcW w:w="1019" w:type="dxa"/>
          </w:tcPr>
          <w:p w:rsidR="00940B45" w:rsidRPr="00362494" w:rsidRDefault="00940B45" w:rsidP="00FF41D1">
            <w:r>
              <w:rPr>
                <w:rFonts w:ascii="Sylfaen" w:hAnsi="Sylfaen"/>
                <w:lang w:val="hy-AM"/>
              </w:rPr>
              <w:t>Егегнаванская</w:t>
            </w:r>
            <w:r w:rsidRPr="00362494">
              <w:t xml:space="preserve"> средняя школа </w:t>
            </w:r>
          </w:p>
        </w:tc>
        <w:tc>
          <w:tcPr>
            <w:tcW w:w="966" w:type="dxa"/>
            <w:gridSpan w:val="2"/>
            <w:vAlign w:val="center"/>
          </w:tcPr>
          <w:p w:rsidR="00940B45" w:rsidRPr="00436508" w:rsidRDefault="00436508" w:rsidP="00A169B7">
            <w:pPr>
              <w:jc w:val="center"/>
              <w:rPr>
                <w:rFonts w:ascii="Sylfaen" w:hAnsi="Sylfaen" w:cs="Sylfaen"/>
                <w:lang w:val="en-US"/>
              </w:rPr>
            </w:pPr>
            <w:r>
              <w:rPr>
                <w:rFonts w:ascii="Sylfaen" w:hAnsi="Sylfaen" w:cs="Sylfaen"/>
                <w:lang w:val="en-US"/>
              </w:rPr>
              <w:t>21</w:t>
            </w:r>
          </w:p>
        </w:tc>
        <w:tc>
          <w:tcPr>
            <w:tcW w:w="1142" w:type="dxa"/>
          </w:tcPr>
          <w:p w:rsidR="00940B45" w:rsidRPr="00362494" w:rsidRDefault="00940B45" w:rsidP="00A169B7">
            <w:pPr>
              <w:widowControl w:val="0"/>
              <w:spacing w:after="120"/>
              <w:jc w:val="center"/>
              <w:rPr>
                <w:rFonts w:ascii="GHEA Grapalat" w:hAnsi="GHEA Grapalat"/>
                <w:sz w:val="16"/>
                <w:szCs w:val="16"/>
                <w:lang w:val="en-US"/>
              </w:rPr>
            </w:pPr>
            <w:r w:rsidRPr="00362494">
              <w:rPr>
                <w:rFonts w:ascii="GHEA Grapalat" w:hAnsi="GHEA Grapalat"/>
                <w:sz w:val="16"/>
                <w:szCs w:val="16"/>
                <w:lang w:val="en-US"/>
              </w:rPr>
              <w:t>еженедельно</w:t>
            </w:r>
          </w:p>
        </w:tc>
      </w:tr>
      <w:tr w:rsidR="00940B45" w:rsidRPr="00B138F3" w:rsidTr="00A06A86">
        <w:trPr>
          <w:jc w:val="center"/>
        </w:trPr>
        <w:tc>
          <w:tcPr>
            <w:tcW w:w="890" w:type="dxa"/>
            <w:vAlign w:val="center"/>
          </w:tcPr>
          <w:p w:rsidR="00940B45" w:rsidRPr="00362494" w:rsidRDefault="00940B45" w:rsidP="00A169B7">
            <w:pPr>
              <w:jc w:val="center"/>
              <w:rPr>
                <w:rFonts w:ascii="Sylfaen" w:hAnsi="Sylfaen" w:cs="Sylfaen"/>
                <w:lang w:val="en-US"/>
              </w:rPr>
            </w:pPr>
            <w:r w:rsidRPr="00362494">
              <w:rPr>
                <w:rFonts w:ascii="Sylfaen" w:hAnsi="Sylfaen" w:cs="Sylfaen"/>
                <w:lang w:val="en-US"/>
              </w:rPr>
              <w:t>1</w:t>
            </w:r>
            <w:r w:rsidR="00436508">
              <w:rPr>
                <w:rFonts w:ascii="Sylfaen" w:hAnsi="Sylfaen" w:cs="Sylfaen"/>
                <w:lang w:val="en-US"/>
              </w:rPr>
              <w:t>5</w:t>
            </w:r>
          </w:p>
        </w:tc>
        <w:tc>
          <w:tcPr>
            <w:tcW w:w="1418" w:type="dxa"/>
            <w:vAlign w:val="center"/>
          </w:tcPr>
          <w:p w:rsidR="00940B45" w:rsidRPr="00362494" w:rsidRDefault="00940B45" w:rsidP="00A169B7">
            <w:pPr>
              <w:jc w:val="center"/>
              <w:rPr>
                <w:rFonts w:ascii="Calibri" w:hAnsi="Calibri" w:cs="Calibri"/>
                <w:lang w:val="en-US"/>
              </w:rPr>
            </w:pPr>
            <w:r w:rsidRPr="00362494">
              <w:rPr>
                <w:rFonts w:ascii="Calibri" w:hAnsi="Calibri" w:cs="Calibri"/>
                <w:lang w:val="en-US"/>
              </w:rPr>
              <w:t>15313000</w:t>
            </w:r>
          </w:p>
        </w:tc>
        <w:tc>
          <w:tcPr>
            <w:tcW w:w="1560" w:type="dxa"/>
            <w:vAlign w:val="center"/>
          </w:tcPr>
          <w:p w:rsidR="00940B45" w:rsidRPr="00362494" w:rsidRDefault="00940B45" w:rsidP="00A169B7">
            <w:pPr>
              <w:rPr>
                <w:rFonts w:ascii="Calibri" w:hAnsi="Calibri" w:cs="Calibri"/>
                <w:lang w:val="en-US"/>
              </w:rPr>
            </w:pPr>
            <w:r w:rsidRPr="00362494">
              <w:rPr>
                <w:rFonts w:ascii="Calibri" w:hAnsi="Calibri" w:cs="Calibri"/>
                <w:lang w:val="en-US"/>
              </w:rPr>
              <w:t>картофель</w:t>
            </w:r>
          </w:p>
        </w:tc>
        <w:tc>
          <w:tcPr>
            <w:tcW w:w="1417" w:type="dxa"/>
          </w:tcPr>
          <w:p w:rsidR="00940B45" w:rsidRPr="00362494" w:rsidRDefault="00940B45" w:rsidP="00A169B7">
            <w:pPr>
              <w:rPr>
                <w:rFonts w:ascii="Sylfaen" w:hAnsi="Sylfaen" w:cs="Sylfaen"/>
                <w:sz w:val="18"/>
                <w:szCs w:val="18"/>
                <w:lang w:val="hy-AM"/>
              </w:rPr>
            </w:pPr>
          </w:p>
        </w:tc>
        <w:tc>
          <w:tcPr>
            <w:tcW w:w="4394" w:type="dxa"/>
            <w:vAlign w:val="center"/>
          </w:tcPr>
          <w:p w:rsidR="00940B45" w:rsidRPr="00362494" w:rsidRDefault="00940B45" w:rsidP="00A169B7">
            <w:pPr>
              <w:jc w:val="both"/>
              <w:rPr>
                <w:rFonts w:ascii="Sylfaen" w:hAnsi="Sylfaen" w:cs="TimesArmenianPSMT"/>
                <w:sz w:val="18"/>
                <w:szCs w:val="18"/>
                <w:lang w:val="hy-AM"/>
              </w:rPr>
            </w:pPr>
            <w:r w:rsidRPr="00362494">
              <w:rPr>
                <w:rFonts w:ascii="Sylfaen" w:hAnsi="Sylfaen" w:cs="TimesArmenianPSMT"/>
                <w:sz w:val="18"/>
                <w:szCs w:val="18"/>
                <w:lang w:val="hy-AM"/>
              </w:rPr>
              <w:t>Ранний и поздний, тип I, без повреждений, без травм, диаметр узкой части не менее 4 см, чистота ассортимента не менее 90%, упаковка без экструзии. Безопасность и маркировка согласно Правительству РА 2006 Статья 8 Закона РА «О свежих фруктах и овощах» и статья 8 Закона РА «О безопасности пищевых продуктов», утвержденная Указом № 1913-N от 21 декабря.</w:t>
            </w:r>
          </w:p>
        </w:tc>
        <w:tc>
          <w:tcPr>
            <w:tcW w:w="851" w:type="dxa"/>
            <w:vAlign w:val="center"/>
          </w:tcPr>
          <w:p w:rsidR="00940B45" w:rsidRPr="00362494" w:rsidRDefault="00940B45" w:rsidP="00A169B7">
            <w:pPr>
              <w:jc w:val="center"/>
              <w:rPr>
                <w:rFonts w:ascii="Sylfaen" w:hAnsi="Sylfaen" w:cs="Sylfaen"/>
              </w:rPr>
            </w:pPr>
            <w:r w:rsidRPr="00362494">
              <w:rPr>
                <w:rFonts w:ascii="Sylfaen" w:hAnsi="Sylfaen" w:cs="Sylfaen"/>
              </w:rPr>
              <w:t>кг</w:t>
            </w:r>
          </w:p>
        </w:tc>
        <w:tc>
          <w:tcPr>
            <w:tcW w:w="709" w:type="dxa"/>
          </w:tcPr>
          <w:p w:rsidR="00940B45" w:rsidRPr="00362494" w:rsidRDefault="00940B45" w:rsidP="00A169B7">
            <w:pPr>
              <w:widowControl w:val="0"/>
              <w:spacing w:after="120"/>
              <w:jc w:val="center"/>
              <w:rPr>
                <w:rFonts w:ascii="GHEA Grapalat" w:hAnsi="GHEA Grapalat"/>
                <w:sz w:val="16"/>
                <w:szCs w:val="16"/>
              </w:rPr>
            </w:pPr>
          </w:p>
        </w:tc>
        <w:tc>
          <w:tcPr>
            <w:tcW w:w="870" w:type="dxa"/>
            <w:gridSpan w:val="2"/>
          </w:tcPr>
          <w:p w:rsidR="00940B45" w:rsidRPr="00362494" w:rsidRDefault="00940B45" w:rsidP="00A169B7">
            <w:pPr>
              <w:widowControl w:val="0"/>
              <w:spacing w:after="120"/>
              <w:jc w:val="center"/>
              <w:rPr>
                <w:rFonts w:ascii="GHEA Grapalat" w:hAnsi="GHEA Grapalat"/>
                <w:sz w:val="16"/>
                <w:szCs w:val="16"/>
              </w:rPr>
            </w:pPr>
          </w:p>
        </w:tc>
        <w:tc>
          <w:tcPr>
            <w:tcW w:w="1114" w:type="dxa"/>
            <w:vAlign w:val="center"/>
          </w:tcPr>
          <w:p w:rsidR="00940B45" w:rsidRPr="00436508" w:rsidRDefault="00436508" w:rsidP="00A169B7">
            <w:pPr>
              <w:jc w:val="center"/>
              <w:rPr>
                <w:rFonts w:ascii="Sylfaen" w:hAnsi="Sylfaen" w:cs="Sylfaen"/>
                <w:lang w:val="en-US"/>
              </w:rPr>
            </w:pPr>
            <w:r>
              <w:rPr>
                <w:rFonts w:ascii="Sylfaen" w:hAnsi="Sylfaen" w:cs="Sylfaen"/>
                <w:lang w:val="en-US"/>
              </w:rPr>
              <w:t>606.9</w:t>
            </w:r>
          </w:p>
        </w:tc>
        <w:tc>
          <w:tcPr>
            <w:tcW w:w="1019" w:type="dxa"/>
          </w:tcPr>
          <w:p w:rsidR="00940B45" w:rsidRPr="00362494" w:rsidRDefault="00940B45" w:rsidP="00FF41D1">
            <w:r>
              <w:rPr>
                <w:rFonts w:ascii="Sylfaen" w:hAnsi="Sylfaen"/>
                <w:lang w:val="hy-AM"/>
              </w:rPr>
              <w:t>Егегнаванская</w:t>
            </w:r>
            <w:r w:rsidRPr="00362494">
              <w:t xml:space="preserve"> средняя школа </w:t>
            </w:r>
          </w:p>
        </w:tc>
        <w:tc>
          <w:tcPr>
            <w:tcW w:w="966" w:type="dxa"/>
            <w:gridSpan w:val="2"/>
            <w:vAlign w:val="center"/>
          </w:tcPr>
          <w:p w:rsidR="00940B45" w:rsidRPr="00436508" w:rsidRDefault="00436508" w:rsidP="00A169B7">
            <w:pPr>
              <w:jc w:val="center"/>
              <w:rPr>
                <w:rFonts w:ascii="Sylfaen" w:hAnsi="Sylfaen" w:cs="Sylfaen"/>
                <w:lang w:val="en-US"/>
              </w:rPr>
            </w:pPr>
            <w:r>
              <w:rPr>
                <w:rFonts w:ascii="Sylfaen" w:hAnsi="Sylfaen" w:cs="Sylfaen"/>
                <w:lang w:val="en-US"/>
              </w:rPr>
              <w:t>606.9</w:t>
            </w:r>
          </w:p>
        </w:tc>
        <w:tc>
          <w:tcPr>
            <w:tcW w:w="1142" w:type="dxa"/>
          </w:tcPr>
          <w:p w:rsidR="00940B45" w:rsidRPr="00362494" w:rsidRDefault="00940B45" w:rsidP="00A169B7">
            <w:pPr>
              <w:widowControl w:val="0"/>
              <w:spacing w:after="120"/>
              <w:jc w:val="center"/>
              <w:rPr>
                <w:rFonts w:ascii="GHEA Grapalat" w:hAnsi="GHEA Grapalat"/>
                <w:sz w:val="16"/>
                <w:szCs w:val="16"/>
              </w:rPr>
            </w:pPr>
            <w:r w:rsidRPr="00362494">
              <w:rPr>
                <w:rFonts w:ascii="GHEA Grapalat" w:hAnsi="GHEA Grapalat"/>
                <w:sz w:val="16"/>
                <w:szCs w:val="16"/>
              </w:rPr>
              <w:t>ежемесячно</w:t>
            </w:r>
          </w:p>
        </w:tc>
      </w:tr>
      <w:tr w:rsidR="00940B45" w:rsidRPr="00B138F3" w:rsidTr="00A06A86">
        <w:trPr>
          <w:trHeight w:val="5325"/>
          <w:jc w:val="center"/>
        </w:trPr>
        <w:tc>
          <w:tcPr>
            <w:tcW w:w="890" w:type="dxa"/>
            <w:vAlign w:val="center"/>
          </w:tcPr>
          <w:p w:rsidR="00940B45" w:rsidRPr="00362494" w:rsidRDefault="00940B45" w:rsidP="00A169B7">
            <w:pPr>
              <w:jc w:val="center"/>
              <w:rPr>
                <w:rFonts w:ascii="Sylfaen" w:hAnsi="Sylfaen" w:cs="Sylfaen"/>
                <w:lang w:val="en-US"/>
              </w:rPr>
            </w:pPr>
            <w:r w:rsidRPr="00362494">
              <w:rPr>
                <w:rFonts w:ascii="Sylfaen" w:hAnsi="Sylfaen" w:cs="Sylfaen"/>
                <w:lang w:val="en-US"/>
              </w:rPr>
              <w:lastRenderedPageBreak/>
              <w:t>1</w:t>
            </w:r>
            <w:r w:rsidR="00436508">
              <w:rPr>
                <w:rFonts w:ascii="Sylfaen" w:hAnsi="Sylfaen" w:cs="Sylfaen"/>
                <w:lang w:val="en-US"/>
              </w:rPr>
              <w:t>6</w:t>
            </w:r>
          </w:p>
        </w:tc>
        <w:tc>
          <w:tcPr>
            <w:tcW w:w="1418" w:type="dxa"/>
            <w:vAlign w:val="center"/>
          </w:tcPr>
          <w:p w:rsidR="00940B45" w:rsidRPr="00362494" w:rsidRDefault="00940B45" w:rsidP="00A169B7">
            <w:pPr>
              <w:jc w:val="center"/>
              <w:rPr>
                <w:rFonts w:ascii="Calibri" w:hAnsi="Calibri" w:cs="Calibri"/>
                <w:lang w:val="en-US"/>
              </w:rPr>
            </w:pPr>
            <w:r w:rsidRPr="00362494">
              <w:rPr>
                <w:rFonts w:ascii="Calibri" w:hAnsi="Calibri" w:cs="Calibri"/>
                <w:lang w:val="en-US"/>
              </w:rPr>
              <w:t>32214501</w:t>
            </w:r>
          </w:p>
        </w:tc>
        <w:tc>
          <w:tcPr>
            <w:tcW w:w="1560" w:type="dxa"/>
            <w:vAlign w:val="center"/>
          </w:tcPr>
          <w:p w:rsidR="00940B45" w:rsidRPr="00362494" w:rsidRDefault="00940B45" w:rsidP="00A169B7">
            <w:pPr>
              <w:rPr>
                <w:rFonts w:ascii="Calibri" w:hAnsi="Calibri" w:cs="Calibri"/>
                <w:lang w:val="en-US"/>
              </w:rPr>
            </w:pPr>
            <w:r w:rsidRPr="00362494">
              <w:rPr>
                <w:rFonts w:ascii="Calibri" w:hAnsi="Calibri" w:cs="Calibri"/>
                <w:lang w:val="en-US"/>
              </w:rPr>
              <w:t>капуста</w:t>
            </w:r>
          </w:p>
        </w:tc>
        <w:tc>
          <w:tcPr>
            <w:tcW w:w="1417" w:type="dxa"/>
          </w:tcPr>
          <w:p w:rsidR="00940B45" w:rsidRPr="00362494" w:rsidRDefault="00940B45" w:rsidP="00A169B7">
            <w:pPr>
              <w:rPr>
                <w:rFonts w:ascii="Sylfaen" w:hAnsi="Sylfaen" w:cs="Sylfaen"/>
                <w:sz w:val="18"/>
                <w:szCs w:val="18"/>
                <w:lang w:val="hy-AM"/>
              </w:rPr>
            </w:pPr>
          </w:p>
        </w:tc>
        <w:tc>
          <w:tcPr>
            <w:tcW w:w="4394" w:type="dxa"/>
            <w:vAlign w:val="center"/>
          </w:tcPr>
          <w:p w:rsidR="00940B45" w:rsidRPr="00362494" w:rsidRDefault="00940B45" w:rsidP="00A169B7">
            <w:pPr>
              <w:jc w:val="both"/>
              <w:rPr>
                <w:rFonts w:ascii="Sylfaen" w:hAnsi="Sylfaen" w:cs="TimesArmenianPSMT"/>
                <w:sz w:val="18"/>
                <w:szCs w:val="18"/>
                <w:lang w:val="hy-AM"/>
              </w:rPr>
            </w:pPr>
            <w:r w:rsidRPr="00362494">
              <w:rPr>
                <w:rFonts w:ascii="Sylfaen" w:hAnsi="Sylfaen" w:cs="TimesArmenianPSMT"/>
                <w:sz w:val="18"/>
                <w:szCs w:val="18"/>
                <w:lang w:val="hy-AM"/>
              </w:rPr>
              <w:t>Внешний вид: головы свежие, цельные, без болезней, без болезней, чистые, одиночные ботанические, без травм. ГОСТ 26768-85, 55% подростков, 45% подростков. Головки должны быть полностью сформированы, устойчивы, не хрупки и не согнуты.</w:t>
            </w:r>
          </w:p>
        </w:tc>
        <w:tc>
          <w:tcPr>
            <w:tcW w:w="851" w:type="dxa"/>
            <w:vAlign w:val="center"/>
          </w:tcPr>
          <w:p w:rsidR="00940B45" w:rsidRPr="00362494" w:rsidRDefault="00940B45" w:rsidP="00A169B7">
            <w:pPr>
              <w:jc w:val="center"/>
              <w:rPr>
                <w:rFonts w:ascii="Sylfaen" w:hAnsi="Sylfaen" w:cs="Sylfaen"/>
              </w:rPr>
            </w:pPr>
            <w:r w:rsidRPr="00362494">
              <w:rPr>
                <w:rFonts w:ascii="Sylfaen" w:hAnsi="Sylfaen" w:cs="Sylfaen"/>
              </w:rPr>
              <w:t>кг</w:t>
            </w:r>
          </w:p>
        </w:tc>
        <w:tc>
          <w:tcPr>
            <w:tcW w:w="709" w:type="dxa"/>
          </w:tcPr>
          <w:p w:rsidR="00940B45" w:rsidRPr="00362494" w:rsidRDefault="00940B45" w:rsidP="00A169B7">
            <w:pPr>
              <w:widowControl w:val="0"/>
              <w:spacing w:after="120"/>
              <w:jc w:val="center"/>
              <w:rPr>
                <w:rFonts w:ascii="GHEA Grapalat" w:hAnsi="GHEA Grapalat"/>
                <w:sz w:val="16"/>
                <w:szCs w:val="16"/>
              </w:rPr>
            </w:pPr>
          </w:p>
        </w:tc>
        <w:tc>
          <w:tcPr>
            <w:tcW w:w="870" w:type="dxa"/>
            <w:gridSpan w:val="2"/>
          </w:tcPr>
          <w:p w:rsidR="00940B45" w:rsidRPr="00362494" w:rsidRDefault="00940B45" w:rsidP="00A169B7">
            <w:pPr>
              <w:widowControl w:val="0"/>
              <w:spacing w:after="120"/>
              <w:jc w:val="center"/>
              <w:rPr>
                <w:rFonts w:ascii="GHEA Grapalat" w:hAnsi="GHEA Grapalat"/>
                <w:sz w:val="16"/>
                <w:szCs w:val="16"/>
              </w:rPr>
            </w:pPr>
          </w:p>
        </w:tc>
        <w:tc>
          <w:tcPr>
            <w:tcW w:w="1114" w:type="dxa"/>
            <w:vAlign w:val="center"/>
          </w:tcPr>
          <w:p w:rsidR="00940B45" w:rsidRPr="00436508" w:rsidRDefault="00436508" w:rsidP="00A169B7">
            <w:pPr>
              <w:jc w:val="center"/>
              <w:rPr>
                <w:rFonts w:ascii="Sylfaen" w:hAnsi="Sylfaen" w:cs="Sylfaen"/>
                <w:lang w:val="en-US"/>
              </w:rPr>
            </w:pPr>
            <w:r>
              <w:rPr>
                <w:rFonts w:ascii="Sylfaen" w:hAnsi="Sylfaen" w:cs="Sylfaen"/>
                <w:lang w:val="en-US"/>
              </w:rPr>
              <w:t>175.35</w:t>
            </w:r>
          </w:p>
        </w:tc>
        <w:tc>
          <w:tcPr>
            <w:tcW w:w="1019" w:type="dxa"/>
          </w:tcPr>
          <w:p w:rsidR="00940B45" w:rsidRPr="00362494" w:rsidRDefault="00940B45" w:rsidP="00FF41D1">
            <w:r>
              <w:rPr>
                <w:rFonts w:ascii="Sylfaen" w:hAnsi="Sylfaen"/>
                <w:lang w:val="hy-AM"/>
              </w:rPr>
              <w:t>Егегнаванская</w:t>
            </w:r>
            <w:r w:rsidRPr="00362494">
              <w:t xml:space="preserve"> средняя школа </w:t>
            </w:r>
          </w:p>
        </w:tc>
        <w:tc>
          <w:tcPr>
            <w:tcW w:w="966" w:type="dxa"/>
            <w:gridSpan w:val="2"/>
            <w:vAlign w:val="center"/>
          </w:tcPr>
          <w:p w:rsidR="00940B45" w:rsidRPr="00436508" w:rsidRDefault="00436508" w:rsidP="00A169B7">
            <w:pPr>
              <w:jc w:val="center"/>
              <w:rPr>
                <w:rFonts w:ascii="Sylfaen" w:hAnsi="Sylfaen" w:cs="Sylfaen"/>
                <w:lang w:val="en-US"/>
              </w:rPr>
            </w:pPr>
            <w:r>
              <w:rPr>
                <w:rFonts w:ascii="Sylfaen" w:hAnsi="Sylfaen" w:cs="Sylfaen"/>
                <w:lang w:val="en-US"/>
              </w:rPr>
              <w:t>175.35</w:t>
            </w:r>
          </w:p>
        </w:tc>
        <w:tc>
          <w:tcPr>
            <w:tcW w:w="1142" w:type="dxa"/>
          </w:tcPr>
          <w:p w:rsidR="00940B45" w:rsidRPr="00362494" w:rsidRDefault="00940B45" w:rsidP="00A169B7">
            <w:pPr>
              <w:widowControl w:val="0"/>
              <w:spacing w:after="120"/>
              <w:jc w:val="center"/>
              <w:rPr>
                <w:rFonts w:ascii="GHEA Grapalat" w:hAnsi="GHEA Grapalat"/>
                <w:sz w:val="16"/>
                <w:szCs w:val="16"/>
              </w:rPr>
            </w:pPr>
            <w:r w:rsidRPr="00362494">
              <w:rPr>
                <w:rFonts w:ascii="GHEA Grapalat" w:hAnsi="GHEA Grapalat"/>
                <w:sz w:val="16"/>
                <w:szCs w:val="16"/>
              </w:rPr>
              <w:t>еженедельно</w:t>
            </w:r>
          </w:p>
        </w:tc>
      </w:tr>
      <w:tr w:rsidR="00436508" w:rsidRPr="00B138F3" w:rsidTr="00A06A86">
        <w:trPr>
          <w:trHeight w:val="154"/>
          <w:jc w:val="center"/>
        </w:trPr>
        <w:tc>
          <w:tcPr>
            <w:tcW w:w="890" w:type="dxa"/>
            <w:vAlign w:val="center"/>
          </w:tcPr>
          <w:p w:rsidR="00436508" w:rsidRPr="00362494" w:rsidRDefault="00436508" w:rsidP="00436508">
            <w:pPr>
              <w:jc w:val="center"/>
              <w:rPr>
                <w:rFonts w:ascii="Sylfaen" w:hAnsi="Sylfaen" w:cs="Sylfaen"/>
                <w:lang w:val="en-US"/>
              </w:rPr>
            </w:pPr>
            <w:r>
              <w:rPr>
                <w:rFonts w:ascii="Sylfaen" w:hAnsi="Sylfaen" w:cs="Sylfaen"/>
                <w:lang w:val="en-US"/>
              </w:rPr>
              <w:t>17</w:t>
            </w:r>
          </w:p>
        </w:tc>
        <w:tc>
          <w:tcPr>
            <w:tcW w:w="1418" w:type="dxa"/>
            <w:vAlign w:val="center"/>
          </w:tcPr>
          <w:p w:rsidR="00436508" w:rsidRPr="00362494" w:rsidRDefault="00436508" w:rsidP="00436508">
            <w:pPr>
              <w:jc w:val="center"/>
              <w:rPr>
                <w:rFonts w:ascii="Calibri" w:hAnsi="Calibri" w:cs="Calibri"/>
                <w:lang w:val="en-US"/>
              </w:rPr>
            </w:pPr>
            <w:r>
              <w:rPr>
                <w:rFonts w:ascii="Calibri" w:hAnsi="Calibri" w:cs="Calibri"/>
                <w:lang w:val="en-US"/>
              </w:rPr>
              <w:t>32521117</w:t>
            </w:r>
          </w:p>
        </w:tc>
        <w:tc>
          <w:tcPr>
            <w:tcW w:w="1560" w:type="dxa"/>
          </w:tcPr>
          <w:p w:rsidR="00436508" w:rsidRPr="00334965" w:rsidRDefault="00436508" w:rsidP="00436508">
            <w:pPr>
              <w:rPr>
                <w:lang w:val="en-US"/>
              </w:rPr>
            </w:pPr>
            <w:r>
              <w:t xml:space="preserve">Горох </w:t>
            </w:r>
          </w:p>
        </w:tc>
        <w:tc>
          <w:tcPr>
            <w:tcW w:w="1417" w:type="dxa"/>
          </w:tcPr>
          <w:p w:rsidR="00436508" w:rsidRPr="00362494" w:rsidRDefault="00436508" w:rsidP="00436508">
            <w:pPr>
              <w:rPr>
                <w:rFonts w:ascii="Sylfaen" w:hAnsi="Sylfaen" w:cs="Sylfaen"/>
                <w:sz w:val="18"/>
                <w:szCs w:val="18"/>
                <w:lang w:val="hy-AM"/>
              </w:rPr>
            </w:pPr>
          </w:p>
        </w:tc>
        <w:tc>
          <w:tcPr>
            <w:tcW w:w="4394" w:type="dxa"/>
            <w:vAlign w:val="center"/>
          </w:tcPr>
          <w:p w:rsidR="00436508" w:rsidRPr="00334965" w:rsidRDefault="00436508" w:rsidP="00436508">
            <w:pPr>
              <w:pStyle w:val="HTML"/>
              <w:rPr>
                <w:rFonts w:ascii="GHEA Grapalat" w:hAnsi="GHEA Grapalat"/>
                <w:i/>
                <w:sz w:val="24"/>
                <w:szCs w:val="24"/>
              </w:rPr>
            </w:pPr>
            <w:r w:rsidRPr="00334965">
              <w:rPr>
                <w:rFonts w:ascii="GHEA Grapalat" w:hAnsi="GHEA Grapalat"/>
                <w:i/>
                <w:sz w:val="24"/>
                <w:szCs w:val="24"/>
              </w:rPr>
              <w:t>Сушеный, очищенный, желтый. Безопасность - Статья 8 Гигиенических норм N 2-III-4.9-01-2010 и Закона РА «О безопасности пищевых продуктов».</w:t>
            </w:r>
          </w:p>
          <w:p w:rsidR="00436508" w:rsidRPr="00334965" w:rsidRDefault="00436508" w:rsidP="00436508">
            <w:pPr>
              <w:jc w:val="center"/>
              <w:rPr>
                <w:rFonts w:ascii="GHEA Grapalat" w:hAnsi="GHEA Grapalat"/>
                <w:i/>
              </w:rPr>
            </w:pPr>
          </w:p>
        </w:tc>
        <w:tc>
          <w:tcPr>
            <w:tcW w:w="851" w:type="dxa"/>
            <w:vAlign w:val="center"/>
          </w:tcPr>
          <w:p w:rsidR="00436508" w:rsidRPr="00362494" w:rsidRDefault="00436508" w:rsidP="00436508">
            <w:pPr>
              <w:jc w:val="center"/>
              <w:rPr>
                <w:rFonts w:ascii="Sylfaen" w:hAnsi="Sylfaen" w:cs="Sylfaen"/>
              </w:rPr>
            </w:pPr>
            <w:r w:rsidRPr="00362494">
              <w:rPr>
                <w:rFonts w:ascii="Sylfaen" w:hAnsi="Sylfaen" w:cs="Sylfaen"/>
              </w:rPr>
              <w:t>кг</w:t>
            </w:r>
          </w:p>
        </w:tc>
        <w:tc>
          <w:tcPr>
            <w:tcW w:w="709" w:type="dxa"/>
          </w:tcPr>
          <w:p w:rsidR="00436508" w:rsidRPr="00362494" w:rsidRDefault="00436508" w:rsidP="00436508">
            <w:pPr>
              <w:widowControl w:val="0"/>
              <w:spacing w:after="120"/>
              <w:jc w:val="center"/>
              <w:rPr>
                <w:rFonts w:ascii="GHEA Grapalat" w:hAnsi="GHEA Grapalat"/>
                <w:sz w:val="16"/>
                <w:szCs w:val="16"/>
              </w:rPr>
            </w:pPr>
          </w:p>
        </w:tc>
        <w:tc>
          <w:tcPr>
            <w:tcW w:w="870" w:type="dxa"/>
            <w:gridSpan w:val="2"/>
          </w:tcPr>
          <w:p w:rsidR="00436508" w:rsidRPr="00362494" w:rsidRDefault="00436508" w:rsidP="00436508">
            <w:pPr>
              <w:widowControl w:val="0"/>
              <w:spacing w:after="120"/>
              <w:jc w:val="center"/>
              <w:rPr>
                <w:rFonts w:ascii="GHEA Grapalat" w:hAnsi="GHEA Grapalat"/>
                <w:sz w:val="16"/>
                <w:szCs w:val="16"/>
              </w:rPr>
            </w:pPr>
          </w:p>
        </w:tc>
        <w:tc>
          <w:tcPr>
            <w:tcW w:w="1114" w:type="dxa"/>
            <w:vAlign w:val="center"/>
          </w:tcPr>
          <w:p w:rsidR="00436508" w:rsidRPr="00436508" w:rsidRDefault="00436508" w:rsidP="00436508">
            <w:pPr>
              <w:jc w:val="center"/>
              <w:rPr>
                <w:rFonts w:ascii="Sylfaen" w:hAnsi="Sylfaen" w:cs="Sylfaen"/>
                <w:lang w:val="en-US"/>
              </w:rPr>
            </w:pPr>
            <w:r>
              <w:rPr>
                <w:rFonts w:ascii="Sylfaen" w:hAnsi="Sylfaen" w:cs="Sylfaen"/>
                <w:lang w:val="en-US"/>
              </w:rPr>
              <w:t>22.05</w:t>
            </w:r>
          </w:p>
        </w:tc>
        <w:tc>
          <w:tcPr>
            <w:tcW w:w="1019" w:type="dxa"/>
          </w:tcPr>
          <w:p w:rsidR="00436508" w:rsidRDefault="00436508" w:rsidP="00436508">
            <w:pPr>
              <w:rPr>
                <w:rFonts w:ascii="Sylfaen" w:hAnsi="Sylfaen"/>
                <w:lang w:val="hy-AM"/>
              </w:rPr>
            </w:pPr>
          </w:p>
        </w:tc>
        <w:tc>
          <w:tcPr>
            <w:tcW w:w="966" w:type="dxa"/>
            <w:gridSpan w:val="2"/>
            <w:vAlign w:val="center"/>
          </w:tcPr>
          <w:p w:rsidR="00436508" w:rsidRPr="00436508" w:rsidRDefault="00436508" w:rsidP="00436508">
            <w:pPr>
              <w:jc w:val="center"/>
              <w:rPr>
                <w:rFonts w:ascii="Sylfaen" w:hAnsi="Sylfaen" w:cs="Sylfaen"/>
                <w:lang w:val="en-US"/>
              </w:rPr>
            </w:pPr>
            <w:r>
              <w:rPr>
                <w:rFonts w:ascii="Sylfaen" w:hAnsi="Sylfaen" w:cs="Sylfaen"/>
                <w:lang w:val="en-US"/>
              </w:rPr>
              <w:t>22.05</w:t>
            </w:r>
          </w:p>
        </w:tc>
        <w:tc>
          <w:tcPr>
            <w:tcW w:w="1142" w:type="dxa"/>
          </w:tcPr>
          <w:p w:rsidR="00436508" w:rsidRPr="00362494" w:rsidRDefault="00436508" w:rsidP="00436508">
            <w:pPr>
              <w:widowControl w:val="0"/>
              <w:spacing w:after="120"/>
              <w:jc w:val="center"/>
              <w:rPr>
                <w:rFonts w:ascii="GHEA Grapalat" w:hAnsi="GHEA Grapalat"/>
                <w:sz w:val="16"/>
                <w:szCs w:val="16"/>
              </w:rPr>
            </w:pPr>
          </w:p>
        </w:tc>
      </w:tr>
      <w:tr w:rsidR="00940B45" w:rsidRPr="00B138F3" w:rsidTr="00A06A86">
        <w:trPr>
          <w:jc w:val="center"/>
        </w:trPr>
        <w:tc>
          <w:tcPr>
            <w:tcW w:w="890" w:type="dxa"/>
            <w:vAlign w:val="center"/>
          </w:tcPr>
          <w:p w:rsidR="00940B45" w:rsidRPr="00362494" w:rsidRDefault="00940B45" w:rsidP="00A169B7">
            <w:pPr>
              <w:jc w:val="center"/>
              <w:rPr>
                <w:rFonts w:ascii="Sylfaen" w:hAnsi="Sylfaen" w:cs="Sylfaen"/>
                <w:lang w:val="en-US"/>
              </w:rPr>
            </w:pPr>
            <w:r w:rsidRPr="00362494">
              <w:rPr>
                <w:rFonts w:ascii="Sylfaen" w:hAnsi="Sylfaen" w:cs="Sylfaen"/>
                <w:lang w:val="en-US"/>
              </w:rPr>
              <w:t>1</w:t>
            </w:r>
            <w:r w:rsidR="00436508">
              <w:rPr>
                <w:rFonts w:ascii="Sylfaen" w:hAnsi="Sylfaen" w:cs="Sylfaen"/>
                <w:lang w:val="en-US"/>
              </w:rPr>
              <w:t>8</w:t>
            </w:r>
          </w:p>
        </w:tc>
        <w:tc>
          <w:tcPr>
            <w:tcW w:w="1418" w:type="dxa"/>
            <w:vAlign w:val="center"/>
          </w:tcPr>
          <w:p w:rsidR="00940B45" w:rsidRPr="00362494" w:rsidRDefault="00940B45" w:rsidP="00A169B7">
            <w:pPr>
              <w:jc w:val="center"/>
              <w:rPr>
                <w:rFonts w:ascii="Calibri" w:hAnsi="Calibri" w:cs="Calibri"/>
                <w:lang w:val="en-US"/>
              </w:rPr>
            </w:pPr>
            <w:r w:rsidRPr="00362494">
              <w:rPr>
                <w:rFonts w:ascii="Calibri" w:hAnsi="Calibri" w:cs="Calibri"/>
                <w:lang w:val="en-US"/>
              </w:rPr>
              <w:t>15872400</w:t>
            </w:r>
          </w:p>
        </w:tc>
        <w:tc>
          <w:tcPr>
            <w:tcW w:w="1560" w:type="dxa"/>
            <w:vAlign w:val="center"/>
          </w:tcPr>
          <w:p w:rsidR="00940B45" w:rsidRPr="00362494" w:rsidRDefault="00940B45" w:rsidP="00A169B7">
            <w:pPr>
              <w:rPr>
                <w:rFonts w:ascii="Calibri" w:hAnsi="Calibri" w:cs="Calibri"/>
                <w:lang w:val="en-US"/>
              </w:rPr>
            </w:pPr>
            <w:r w:rsidRPr="00362494">
              <w:rPr>
                <w:rFonts w:ascii="Calibri" w:hAnsi="Calibri" w:cs="Calibri"/>
                <w:lang w:val="en-US"/>
              </w:rPr>
              <w:t>соль</w:t>
            </w:r>
          </w:p>
        </w:tc>
        <w:tc>
          <w:tcPr>
            <w:tcW w:w="1417" w:type="dxa"/>
          </w:tcPr>
          <w:p w:rsidR="00940B45" w:rsidRPr="00362494" w:rsidRDefault="00940B45" w:rsidP="00A169B7">
            <w:pPr>
              <w:rPr>
                <w:rFonts w:ascii="Sylfaen" w:hAnsi="Sylfaen" w:cs="Sylfaen"/>
                <w:sz w:val="18"/>
                <w:szCs w:val="18"/>
                <w:lang w:val="hy-AM"/>
              </w:rPr>
            </w:pPr>
          </w:p>
        </w:tc>
        <w:tc>
          <w:tcPr>
            <w:tcW w:w="4394" w:type="dxa"/>
            <w:vAlign w:val="center"/>
          </w:tcPr>
          <w:p w:rsidR="00940B45" w:rsidRPr="00362494" w:rsidRDefault="00940B45" w:rsidP="00A169B7">
            <w:pPr>
              <w:jc w:val="both"/>
              <w:rPr>
                <w:rFonts w:ascii="Sylfaen" w:hAnsi="Sylfaen" w:cs="TimesArmenianPSMT"/>
                <w:sz w:val="18"/>
                <w:szCs w:val="18"/>
                <w:lang w:val="hy-AM"/>
              </w:rPr>
            </w:pPr>
            <w:r w:rsidRPr="00362494">
              <w:rPr>
                <w:rFonts w:ascii="Sylfaen" w:hAnsi="Sylfaen" w:cs="TimesArmenianPSMT"/>
                <w:sz w:val="18"/>
                <w:szCs w:val="18"/>
                <w:lang w:val="hy-AM"/>
              </w:rPr>
              <w:t>Шрот высокого качества, йодированный АСТ 239-2005 Срок годности не менее 12 месяцев с даты изготовления.</w:t>
            </w:r>
          </w:p>
        </w:tc>
        <w:tc>
          <w:tcPr>
            <w:tcW w:w="851" w:type="dxa"/>
            <w:vAlign w:val="center"/>
          </w:tcPr>
          <w:p w:rsidR="00940B45" w:rsidRPr="00362494" w:rsidRDefault="00940B45" w:rsidP="00A169B7">
            <w:pPr>
              <w:jc w:val="center"/>
              <w:rPr>
                <w:rFonts w:ascii="Sylfaen" w:hAnsi="Sylfaen" w:cs="Sylfaen"/>
              </w:rPr>
            </w:pPr>
            <w:r w:rsidRPr="00362494">
              <w:rPr>
                <w:rFonts w:ascii="Sylfaen" w:hAnsi="Sylfaen" w:cs="Sylfaen"/>
              </w:rPr>
              <w:t>кг</w:t>
            </w:r>
          </w:p>
        </w:tc>
        <w:tc>
          <w:tcPr>
            <w:tcW w:w="709" w:type="dxa"/>
          </w:tcPr>
          <w:p w:rsidR="00940B45" w:rsidRPr="00362494" w:rsidRDefault="00940B45" w:rsidP="00A169B7">
            <w:pPr>
              <w:widowControl w:val="0"/>
              <w:spacing w:after="120"/>
              <w:jc w:val="center"/>
              <w:rPr>
                <w:rFonts w:ascii="GHEA Grapalat" w:hAnsi="GHEA Grapalat"/>
                <w:sz w:val="16"/>
                <w:szCs w:val="16"/>
              </w:rPr>
            </w:pPr>
          </w:p>
        </w:tc>
        <w:tc>
          <w:tcPr>
            <w:tcW w:w="870" w:type="dxa"/>
            <w:gridSpan w:val="2"/>
          </w:tcPr>
          <w:p w:rsidR="00940B45" w:rsidRPr="00362494" w:rsidRDefault="00940B45" w:rsidP="00A169B7">
            <w:pPr>
              <w:widowControl w:val="0"/>
              <w:spacing w:after="120"/>
              <w:jc w:val="center"/>
              <w:rPr>
                <w:rFonts w:ascii="GHEA Grapalat" w:hAnsi="GHEA Grapalat"/>
                <w:sz w:val="16"/>
                <w:szCs w:val="16"/>
              </w:rPr>
            </w:pPr>
          </w:p>
        </w:tc>
        <w:tc>
          <w:tcPr>
            <w:tcW w:w="1114" w:type="dxa"/>
            <w:vAlign w:val="center"/>
          </w:tcPr>
          <w:p w:rsidR="00940B45" w:rsidRPr="00436508" w:rsidRDefault="00436508" w:rsidP="00A169B7">
            <w:pPr>
              <w:jc w:val="center"/>
              <w:rPr>
                <w:rFonts w:ascii="Sylfaen" w:hAnsi="Sylfaen" w:cs="Sylfaen"/>
                <w:lang w:val="en-US"/>
              </w:rPr>
            </w:pPr>
            <w:r>
              <w:rPr>
                <w:rFonts w:ascii="Sylfaen" w:hAnsi="Sylfaen" w:cs="Sylfaen"/>
                <w:lang w:val="en-US"/>
              </w:rPr>
              <w:t>6.3</w:t>
            </w:r>
          </w:p>
        </w:tc>
        <w:tc>
          <w:tcPr>
            <w:tcW w:w="1019" w:type="dxa"/>
          </w:tcPr>
          <w:p w:rsidR="00940B45" w:rsidRPr="00362494" w:rsidRDefault="00940B45" w:rsidP="00FF41D1">
            <w:r>
              <w:rPr>
                <w:rFonts w:ascii="Sylfaen" w:hAnsi="Sylfaen"/>
                <w:lang w:val="hy-AM"/>
              </w:rPr>
              <w:t>Егегнаванская</w:t>
            </w:r>
            <w:r w:rsidRPr="00362494">
              <w:t xml:space="preserve"> средняя школа </w:t>
            </w:r>
          </w:p>
        </w:tc>
        <w:tc>
          <w:tcPr>
            <w:tcW w:w="966" w:type="dxa"/>
            <w:gridSpan w:val="2"/>
            <w:vAlign w:val="center"/>
          </w:tcPr>
          <w:p w:rsidR="00940B45" w:rsidRPr="00436508" w:rsidRDefault="00436508" w:rsidP="00A169B7">
            <w:pPr>
              <w:jc w:val="center"/>
              <w:rPr>
                <w:rFonts w:ascii="Sylfaen" w:hAnsi="Sylfaen" w:cs="Sylfaen"/>
                <w:lang w:val="en-US"/>
              </w:rPr>
            </w:pPr>
            <w:r>
              <w:rPr>
                <w:rFonts w:ascii="Sylfaen" w:hAnsi="Sylfaen" w:cs="Sylfaen"/>
                <w:lang w:val="en-US"/>
              </w:rPr>
              <w:t>6.3</w:t>
            </w:r>
          </w:p>
        </w:tc>
        <w:tc>
          <w:tcPr>
            <w:tcW w:w="1142" w:type="dxa"/>
          </w:tcPr>
          <w:p w:rsidR="00940B45" w:rsidRPr="00362494" w:rsidRDefault="00940B45" w:rsidP="00A169B7">
            <w:pPr>
              <w:widowControl w:val="0"/>
              <w:spacing w:after="120"/>
              <w:jc w:val="center"/>
              <w:rPr>
                <w:rFonts w:ascii="GHEA Grapalat" w:hAnsi="GHEA Grapalat"/>
                <w:sz w:val="16"/>
                <w:szCs w:val="16"/>
              </w:rPr>
            </w:pPr>
            <w:r w:rsidRPr="00362494">
              <w:rPr>
                <w:rFonts w:ascii="GHEA Grapalat" w:hAnsi="GHEA Grapalat"/>
                <w:sz w:val="16"/>
                <w:szCs w:val="16"/>
              </w:rPr>
              <w:t>ежемесячно</w:t>
            </w:r>
          </w:p>
        </w:tc>
      </w:tr>
      <w:tr w:rsidR="00940B45" w:rsidRPr="00B138F3" w:rsidTr="00A06A86">
        <w:trPr>
          <w:jc w:val="center"/>
        </w:trPr>
        <w:tc>
          <w:tcPr>
            <w:tcW w:w="890" w:type="dxa"/>
            <w:vAlign w:val="center"/>
          </w:tcPr>
          <w:p w:rsidR="00940B45" w:rsidRPr="00362494" w:rsidRDefault="00940B45" w:rsidP="00A169B7">
            <w:pPr>
              <w:jc w:val="center"/>
              <w:rPr>
                <w:rFonts w:ascii="Sylfaen" w:hAnsi="Sylfaen" w:cs="Sylfaen"/>
                <w:lang w:val="en-US"/>
              </w:rPr>
            </w:pPr>
            <w:r w:rsidRPr="00362494">
              <w:rPr>
                <w:rFonts w:ascii="Sylfaen" w:hAnsi="Sylfaen" w:cs="Sylfaen"/>
                <w:lang w:val="en-US"/>
              </w:rPr>
              <w:t>1</w:t>
            </w:r>
            <w:r w:rsidR="00436508">
              <w:rPr>
                <w:rFonts w:ascii="Sylfaen" w:hAnsi="Sylfaen" w:cs="Sylfaen"/>
                <w:lang w:val="en-US"/>
              </w:rPr>
              <w:t>9</w:t>
            </w:r>
          </w:p>
        </w:tc>
        <w:tc>
          <w:tcPr>
            <w:tcW w:w="1418" w:type="dxa"/>
            <w:vAlign w:val="center"/>
          </w:tcPr>
          <w:p w:rsidR="00940B45" w:rsidRPr="00362494" w:rsidRDefault="00940B45" w:rsidP="00A169B7">
            <w:pPr>
              <w:jc w:val="center"/>
              <w:rPr>
                <w:rFonts w:ascii="Calibri" w:hAnsi="Calibri" w:cs="Calibri"/>
                <w:lang w:val="en-US"/>
              </w:rPr>
            </w:pPr>
            <w:r w:rsidRPr="00362494">
              <w:rPr>
                <w:rFonts w:ascii="Calibri" w:hAnsi="Calibri" w:cs="Calibri"/>
                <w:lang w:val="en-US"/>
              </w:rPr>
              <w:t>03221111</w:t>
            </w:r>
          </w:p>
        </w:tc>
        <w:tc>
          <w:tcPr>
            <w:tcW w:w="1560" w:type="dxa"/>
            <w:vAlign w:val="center"/>
          </w:tcPr>
          <w:p w:rsidR="00940B45" w:rsidRPr="00362494" w:rsidRDefault="00940B45" w:rsidP="00A169B7">
            <w:pPr>
              <w:rPr>
                <w:rFonts w:ascii="Calibri" w:hAnsi="Calibri" w:cs="Calibri"/>
                <w:lang w:val="en-US"/>
              </w:rPr>
            </w:pPr>
            <w:r w:rsidRPr="00362494">
              <w:rPr>
                <w:rFonts w:ascii="Calibri" w:hAnsi="Calibri" w:cs="Calibri"/>
                <w:lang w:val="en-US"/>
              </w:rPr>
              <w:t xml:space="preserve">Лук </w:t>
            </w:r>
          </w:p>
        </w:tc>
        <w:tc>
          <w:tcPr>
            <w:tcW w:w="1417" w:type="dxa"/>
          </w:tcPr>
          <w:p w:rsidR="00940B45" w:rsidRPr="00362494" w:rsidRDefault="00940B45" w:rsidP="00A169B7">
            <w:pPr>
              <w:rPr>
                <w:rFonts w:ascii="Sylfaen" w:hAnsi="Sylfaen" w:cs="Sylfaen"/>
                <w:sz w:val="18"/>
                <w:szCs w:val="18"/>
                <w:lang w:val="hy-AM"/>
              </w:rPr>
            </w:pPr>
          </w:p>
        </w:tc>
        <w:tc>
          <w:tcPr>
            <w:tcW w:w="4394" w:type="dxa"/>
            <w:vAlign w:val="center"/>
          </w:tcPr>
          <w:p w:rsidR="00940B45" w:rsidRPr="00362494" w:rsidRDefault="00940B45" w:rsidP="00A169B7">
            <w:pPr>
              <w:jc w:val="both"/>
              <w:rPr>
                <w:rFonts w:ascii="Sylfaen" w:hAnsi="Sylfaen" w:cs="TimesArmenianPSMT"/>
                <w:sz w:val="18"/>
                <w:szCs w:val="18"/>
                <w:lang w:val="hy-AM"/>
              </w:rPr>
            </w:pPr>
            <w:r w:rsidRPr="00362494">
              <w:rPr>
                <w:rFonts w:ascii="Sylfaen" w:hAnsi="Sylfaen" w:cs="TimesArmenianPSMT"/>
                <w:sz w:val="18"/>
                <w:szCs w:val="18"/>
                <w:lang w:val="hy-AM"/>
              </w:rPr>
              <w:t xml:space="preserve">Лук Зеленый лук Диаметр нежной, свежей, полудрагоценной, узкой порции не менее 3 см. В </w:t>
            </w:r>
            <w:r w:rsidRPr="00362494">
              <w:rPr>
                <w:rFonts w:ascii="Sylfaen" w:hAnsi="Sylfaen" w:cs="TimesArmenianPSMT"/>
                <w:sz w:val="18"/>
                <w:szCs w:val="18"/>
                <w:lang w:val="hy-AM"/>
              </w:rPr>
              <w:lastRenderedPageBreak/>
              <w:t>соответствии с нормами и стандартами РА</w:t>
            </w:r>
          </w:p>
        </w:tc>
        <w:tc>
          <w:tcPr>
            <w:tcW w:w="851" w:type="dxa"/>
            <w:vAlign w:val="center"/>
          </w:tcPr>
          <w:p w:rsidR="00940B45" w:rsidRPr="00362494" w:rsidRDefault="00940B45" w:rsidP="00A169B7">
            <w:pPr>
              <w:jc w:val="center"/>
              <w:rPr>
                <w:rFonts w:ascii="Sylfaen" w:hAnsi="Sylfaen" w:cs="Sylfaen"/>
              </w:rPr>
            </w:pPr>
            <w:r w:rsidRPr="00362494">
              <w:rPr>
                <w:rFonts w:ascii="Sylfaen" w:hAnsi="Sylfaen" w:cs="Sylfaen"/>
              </w:rPr>
              <w:lastRenderedPageBreak/>
              <w:t>кг</w:t>
            </w:r>
          </w:p>
        </w:tc>
        <w:tc>
          <w:tcPr>
            <w:tcW w:w="709" w:type="dxa"/>
          </w:tcPr>
          <w:p w:rsidR="00940B45" w:rsidRPr="00362494" w:rsidRDefault="00940B45" w:rsidP="00A169B7">
            <w:pPr>
              <w:widowControl w:val="0"/>
              <w:spacing w:after="120"/>
              <w:jc w:val="center"/>
              <w:rPr>
                <w:rFonts w:ascii="GHEA Grapalat" w:hAnsi="GHEA Grapalat"/>
                <w:sz w:val="16"/>
                <w:szCs w:val="16"/>
              </w:rPr>
            </w:pPr>
          </w:p>
        </w:tc>
        <w:tc>
          <w:tcPr>
            <w:tcW w:w="870" w:type="dxa"/>
            <w:gridSpan w:val="2"/>
          </w:tcPr>
          <w:p w:rsidR="00940B45" w:rsidRPr="00362494" w:rsidRDefault="00940B45" w:rsidP="00A169B7">
            <w:pPr>
              <w:widowControl w:val="0"/>
              <w:spacing w:after="120"/>
              <w:jc w:val="center"/>
              <w:rPr>
                <w:rFonts w:ascii="GHEA Grapalat" w:hAnsi="GHEA Grapalat"/>
                <w:sz w:val="16"/>
                <w:szCs w:val="16"/>
              </w:rPr>
            </w:pPr>
          </w:p>
        </w:tc>
        <w:tc>
          <w:tcPr>
            <w:tcW w:w="1114" w:type="dxa"/>
            <w:vAlign w:val="center"/>
          </w:tcPr>
          <w:p w:rsidR="00940B45" w:rsidRPr="00436508" w:rsidRDefault="00436508" w:rsidP="00A169B7">
            <w:pPr>
              <w:jc w:val="center"/>
              <w:rPr>
                <w:rFonts w:ascii="Sylfaen" w:hAnsi="Sylfaen" w:cs="Sylfaen"/>
                <w:lang w:val="en-US"/>
              </w:rPr>
            </w:pPr>
            <w:r>
              <w:rPr>
                <w:rFonts w:ascii="Sylfaen" w:hAnsi="Sylfaen" w:cs="Sylfaen"/>
                <w:lang w:val="en-US"/>
              </w:rPr>
              <w:t>51.5</w:t>
            </w:r>
          </w:p>
        </w:tc>
        <w:tc>
          <w:tcPr>
            <w:tcW w:w="1019" w:type="dxa"/>
          </w:tcPr>
          <w:p w:rsidR="00940B45" w:rsidRPr="00362494" w:rsidRDefault="00940B45" w:rsidP="00FF41D1">
            <w:r>
              <w:rPr>
                <w:rFonts w:ascii="Sylfaen" w:hAnsi="Sylfaen"/>
                <w:lang w:val="hy-AM"/>
              </w:rPr>
              <w:t>Егегна</w:t>
            </w:r>
            <w:r>
              <w:rPr>
                <w:rFonts w:ascii="Sylfaen" w:hAnsi="Sylfaen"/>
                <w:lang w:val="hy-AM"/>
              </w:rPr>
              <w:lastRenderedPageBreak/>
              <w:t>ванская</w:t>
            </w:r>
            <w:r w:rsidRPr="00362494">
              <w:t xml:space="preserve"> средняя школа </w:t>
            </w:r>
          </w:p>
        </w:tc>
        <w:tc>
          <w:tcPr>
            <w:tcW w:w="966" w:type="dxa"/>
            <w:gridSpan w:val="2"/>
            <w:vAlign w:val="center"/>
          </w:tcPr>
          <w:p w:rsidR="00940B45" w:rsidRPr="00436508" w:rsidRDefault="00436508" w:rsidP="00A169B7">
            <w:pPr>
              <w:jc w:val="center"/>
              <w:rPr>
                <w:rFonts w:ascii="Sylfaen" w:hAnsi="Sylfaen" w:cs="Sylfaen"/>
                <w:lang w:val="en-US"/>
              </w:rPr>
            </w:pPr>
            <w:r>
              <w:rPr>
                <w:rFonts w:ascii="Sylfaen" w:hAnsi="Sylfaen" w:cs="Sylfaen"/>
                <w:lang w:val="en-US"/>
              </w:rPr>
              <w:lastRenderedPageBreak/>
              <w:t>51.5</w:t>
            </w:r>
          </w:p>
        </w:tc>
        <w:tc>
          <w:tcPr>
            <w:tcW w:w="1142" w:type="dxa"/>
          </w:tcPr>
          <w:p w:rsidR="00940B45" w:rsidRPr="00362494" w:rsidRDefault="00940B45" w:rsidP="00A169B7">
            <w:pPr>
              <w:widowControl w:val="0"/>
              <w:spacing w:after="120"/>
              <w:jc w:val="center"/>
              <w:rPr>
                <w:rFonts w:ascii="GHEA Grapalat" w:hAnsi="GHEA Grapalat"/>
                <w:sz w:val="16"/>
                <w:szCs w:val="16"/>
              </w:rPr>
            </w:pPr>
            <w:r w:rsidRPr="00362494">
              <w:rPr>
                <w:rFonts w:ascii="GHEA Grapalat" w:hAnsi="GHEA Grapalat"/>
                <w:sz w:val="16"/>
                <w:szCs w:val="16"/>
              </w:rPr>
              <w:t>ежемесячно</w:t>
            </w:r>
          </w:p>
        </w:tc>
      </w:tr>
      <w:tr w:rsidR="00940B45" w:rsidRPr="00B138F3" w:rsidTr="00A06A86">
        <w:trPr>
          <w:trHeight w:val="407"/>
          <w:jc w:val="center"/>
        </w:trPr>
        <w:tc>
          <w:tcPr>
            <w:tcW w:w="890" w:type="dxa"/>
            <w:tcBorders>
              <w:bottom w:val="nil"/>
            </w:tcBorders>
            <w:vAlign w:val="center"/>
          </w:tcPr>
          <w:p w:rsidR="00940B45" w:rsidRPr="00362494" w:rsidRDefault="00436508" w:rsidP="00A169B7">
            <w:pPr>
              <w:jc w:val="center"/>
              <w:rPr>
                <w:rFonts w:ascii="Sylfaen" w:hAnsi="Sylfaen" w:cs="Sylfaen"/>
                <w:lang w:val="en-US"/>
              </w:rPr>
            </w:pPr>
            <w:r>
              <w:rPr>
                <w:rFonts w:ascii="Sylfaen" w:hAnsi="Sylfaen" w:cs="Sylfaen"/>
                <w:lang w:val="en-US"/>
              </w:rPr>
              <w:lastRenderedPageBreak/>
              <w:t>20</w:t>
            </w:r>
          </w:p>
        </w:tc>
        <w:tc>
          <w:tcPr>
            <w:tcW w:w="1418" w:type="dxa"/>
            <w:tcBorders>
              <w:bottom w:val="nil"/>
            </w:tcBorders>
            <w:vAlign w:val="center"/>
          </w:tcPr>
          <w:p w:rsidR="00940B45" w:rsidRPr="00362494" w:rsidRDefault="00436508" w:rsidP="00A169B7">
            <w:pPr>
              <w:jc w:val="center"/>
              <w:rPr>
                <w:rFonts w:ascii="Calibri" w:hAnsi="Calibri" w:cs="Calibri"/>
                <w:lang w:val="en-US"/>
              </w:rPr>
            </w:pPr>
            <w:r>
              <w:rPr>
                <w:rFonts w:ascii="Calibri" w:hAnsi="Calibri" w:cs="Calibri"/>
                <w:lang w:val="en-US"/>
              </w:rPr>
              <w:t>1586300</w:t>
            </w:r>
          </w:p>
        </w:tc>
        <w:tc>
          <w:tcPr>
            <w:tcW w:w="1560" w:type="dxa"/>
            <w:tcBorders>
              <w:bottom w:val="nil"/>
            </w:tcBorders>
            <w:vAlign w:val="center"/>
          </w:tcPr>
          <w:p w:rsidR="00940B45" w:rsidRPr="00362494" w:rsidRDefault="00436508" w:rsidP="00A169B7">
            <w:pPr>
              <w:rPr>
                <w:rFonts w:ascii="Calibri" w:hAnsi="Calibri" w:cs="Calibri"/>
                <w:lang w:val="en-US"/>
              </w:rPr>
            </w:pPr>
            <w:r>
              <w:rPr>
                <w:rFonts w:ascii="Calibri" w:hAnsi="Calibri" w:cs="Calibri"/>
                <w:lang w:val="en-US"/>
              </w:rPr>
              <w:t>сок</w:t>
            </w:r>
          </w:p>
        </w:tc>
        <w:tc>
          <w:tcPr>
            <w:tcW w:w="1417" w:type="dxa"/>
            <w:tcBorders>
              <w:bottom w:val="nil"/>
            </w:tcBorders>
          </w:tcPr>
          <w:p w:rsidR="00940B45" w:rsidRPr="00362494" w:rsidRDefault="00940B45" w:rsidP="00A169B7">
            <w:pPr>
              <w:rPr>
                <w:rFonts w:ascii="Sylfaen" w:hAnsi="Sylfaen" w:cs="Sylfaen"/>
                <w:sz w:val="18"/>
                <w:szCs w:val="18"/>
                <w:lang w:val="hy-AM"/>
              </w:rPr>
            </w:pPr>
          </w:p>
        </w:tc>
        <w:tc>
          <w:tcPr>
            <w:tcW w:w="4394" w:type="dxa"/>
            <w:tcBorders>
              <w:bottom w:val="nil"/>
            </w:tcBorders>
            <w:vAlign w:val="center"/>
          </w:tcPr>
          <w:p w:rsidR="00430873" w:rsidRPr="00430873" w:rsidRDefault="00430873" w:rsidP="00430873">
            <w:pPr>
              <w:jc w:val="both"/>
              <w:rPr>
                <w:rFonts w:ascii="Sylfaen" w:hAnsi="Sylfaen" w:cs="TimesArmenianPSMT"/>
                <w:sz w:val="18"/>
                <w:szCs w:val="18"/>
                <w:lang w:val="hy-AM"/>
              </w:rPr>
            </w:pPr>
            <w:r w:rsidRPr="00430873">
              <w:rPr>
                <w:rFonts w:ascii="Sylfaen" w:hAnsi="Sylfaen" w:cs="TimesArmenianPSMT"/>
                <w:sz w:val="18"/>
                <w:szCs w:val="18"/>
                <w:lang w:val="hy-AM"/>
              </w:rPr>
              <w:t>Готовый к употреблению сок</w:t>
            </w:r>
          </w:p>
          <w:p w:rsidR="00940B45" w:rsidRPr="00362494" w:rsidRDefault="00430873" w:rsidP="00430873">
            <w:pPr>
              <w:jc w:val="both"/>
              <w:rPr>
                <w:rFonts w:ascii="Sylfaen" w:hAnsi="Sylfaen" w:cs="TimesArmenianPSMT"/>
                <w:sz w:val="18"/>
                <w:szCs w:val="18"/>
                <w:lang w:val="hy-AM"/>
              </w:rPr>
            </w:pPr>
            <w:r w:rsidRPr="00430873">
              <w:rPr>
                <w:rFonts w:ascii="Sylfaen" w:hAnsi="Sylfaen" w:cs="TimesArmenianPSMT"/>
                <w:sz w:val="18"/>
                <w:szCs w:val="18"/>
                <w:lang w:val="hy-AM"/>
              </w:rPr>
              <w:t>Изготовлен из свежих фруктов и фруктов, с сахарным сиропом или без него, внешне прозрачный, с массовой долей осадка не более 0,2% и не менее 0,8%, изготовлен в технических условиях РА. Безопасность и маркировка согласно Правительству РА 2009 Статья 8 Закона № 744-N от 26 июня 2006 года о Технических правилах требования для соков и соков и Статья 8 Закона о безопасности пищевых продуктов</w:t>
            </w:r>
          </w:p>
        </w:tc>
        <w:tc>
          <w:tcPr>
            <w:tcW w:w="851" w:type="dxa"/>
            <w:tcBorders>
              <w:bottom w:val="nil"/>
            </w:tcBorders>
            <w:vAlign w:val="center"/>
          </w:tcPr>
          <w:p w:rsidR="00940B45" w:rsidRPr="008550FF" w:rsidRDefault="00940B45" w:rsidP="00A169B7">
            <w:pPr>
              <w:jc w:val="center"/>
              <w:rPr>
                <w:rFonts w:ascii="Sylfaen" w:hAnsi="Sylfaen" w:cs="Sylfaen"/>
                <w:lang w:val="en-US"/>
              </w:rPr>
            </w:pPr>
            <w:r>
              <w:rPr>
                <w:rFonts w:ascii="Sylfaen" w:hAnsi="Sylfaen" w:cs="Sylfaen"/>
                <w:lang w:val="en-US"/>
              </w:rPr>
              <w:t>л</w:t>
            </w:r>
          </w:p>
        </w:tc>
        <w:tc>
          <w:tcPr>
            <w:tcW w:w="709" w:type="dxa"/>
            <w:tcBorders>
              <w:bottom w:val="nil"/>
            </w:tcBorders>
          </w:tcPr>
          <w:p w:rsidR="00940B45" w:rsidRPr="00362494" w:rsidRDefault="00940B45" w:rsidP="00A169B7">
            <w:pPr>
              <w:widowControl w:val="0"/>
              <w:spacing w:after="120"/>
              <w:jc w:val="center"/>
              <w:rPr>
                <w:rFonts w:ascii="GHEA Grapalat" w:hAnsi="GHEA Grapalat"/>
                <w:sz w:val="16"/>
                <w:szCs w:val="16"/>
              </w:rPr>
            </w:pPr>
          </w:p>
        </w:tc>
        <w:tc>
          <w:tcPr>
            <w:tcW w:w="870" w:type="dxa"/>
            <w:gridSpan w:val="2"/>
            <w:tcBorders>
              <w:bottom w:val="nil"/>
            </w:tcBorders>
          </w:tcPr>
          <w:p w:rsidR="00940B45" w:rsidRPr="00362494" w:rsidRDefault="00940B45" w:rsidP="00A169B7">
            <w:pPr>
              <w:widowControl w:val="0"/>
              <w:spacing w:after="120"/>
              <w:jc w:val="center"/>
              <w:rPr>
                <w:rFonts w:ascii="GHEA Grapalat" w:hAnsi="GHEA Grapalat"/>
                <w:sz w:val="16"/>
                <w:szCs w:val="16"/>
              </w:rPr>
            </w:pPr>
          </w:p>
        </w:tc>
        <w:tc>
          <w:tcPr>
            <w:tcW w:w="1114" w:type="dxa"/>
            <w:tcBorders>
              <w:bottom w:val="nil"/>
            </w:tcBorders>
            <w:vAlign w:val="center"/>
          </w:tcPr>
          <w:p w:rsidR="00940B45" w:rsidRPr="00436508" w:rsidRDefault="00436508" w:rsidP="00A169B7">
            <w:pPr>
              <w:jc w:val="center"/>
              <w:rPr>
                <w:rFonts w:ascii="Sylfaen" w:hAnsi="Sylfaen" w:cs="Sylfaen"/>
                <w:lang w:val="en-US"/>
              </w:rPr>
            </w:pPr>
            <w:r>
              <w:rPr>
                <w:rFonts w:ascii="Sylfaen" w:hAnsi="Sylfaen" w:cs="Sylfaen"/>
                <w:lang w:val="en-US"/>
              </w:rPr>
              <w:t>210</w:t>
            </w:r>
          </w:p>
        </w:tc>
        <w:tc>
          <w:tcPr>
            <w:tcW w:w="1019" w:type="dxa"/>
            <w:tcBorders>
              <w:bottom w:val="nil"/>
            </w:tcBorders>
          </w:tcPr>
          <w:p w:rsidR="00940B45" w:rsidRPr="00362494" w:rsidRDefault="00940B45" w:rsidP="00FF41D1">
            <w:r>
              <w:rPr>
                <w:rFonts w:ascii="Sylfaen" w:hAnsi="Sylfaen"/>
                <w:lang w:val="hy-AM"/>
              </w:rPr>
              <w:t>Егегнаванская</w:t>
            </w:r>
            <w:r w:rsidRPr="00362494">
              <w:t xml:space="preserve"> средняя школа </w:t>
            </w:r>
          </w:p>
        </w:tc>
        <w:tc>
          <w:tcPr>
            <w:tcW w:w="966" w:type="dxa"/>
            <w:gridSpan w:val="2"/>
            <w:tcBorders>
              <w:bottom w:val="nil"/>
            </w:tcBorders>
            <w:vAlign w:val="center"/>
          </w:tcPr>
          <w:p w:rsidR="00940B45" w:rsidRPr="00436508" w:rsidRDefault="00436508" w:rsidP="00A169B7">
            <w:pPr>
              <w:jc w:val="center"/>
              <w:rPr>
                <w:rFonts w:ascii="Sylfaen" w:hAnsi="Sylfaen" w:cs="Sylfaen"/>
                <w:lang w:val="en-US"/>
              </w:rPr>
            </w:pPr>
            <w:r>
              <w:rPr>
                <w:rFonts w:ascii="Sylfaen" w:hAnsi="Sylfaen" w:cs="Sylfaen"/>
                <w:lang w:val="en-US"/>
              </w:rPr>
              <w:t>210</w:t>
            </w:r>
          </w:p>
        </w:tc>
        <w:tc>
          <w:tcPr>
            <w:tcW w:w="1142" w:type="dxa"/>
            <w:tcBorders>
              <w:bottom w:val="nil"/>
            </w:tcBorders>
          </w:tcPr>
          <w:p w:rsidR="00940B45" w:rsidRPr="00362494" w:rsidRDefault="00940B45" w:rsidP="00A169B7">
            <w:pPr>
              <w:widowControl w:val="0"/>
              <w:spacing w:after="120"/>
              <w:jc w:val="center"/>
              <w:rPr>
                <w:rFonts w:ascii="GHEA Grapalat" w:hAnsi="GHEA Grapalat"/>
                <w:sz w:val="16"/>
                <w:szCs w:val="16"/>
              </w:rPr>
            </w:pPr>
            <w:r w:rsidRPr="00362494">
              <w:rPr>
                <w:rFonts w:ascii="GHEA Grapalat" w:hAnsi="GHEA Grapalat"/>
                <w:sz w:val="16"/>
                <w:szCs w:val="16"/>
              </w:rPr>
              <w:t>ежемесячно</w:t>
            </w:r>
          </w:p>
        </w:tc>
      </w:tr>
      <w:tr w:rsidR="00436508" w:rsidRPr="00B138F3" w:rsidTr="00A06A86">
        <w:trPr>
          <w:trHeight w:val="80"/>
          <w:jc w:val="center"/>
        </w:trPr>
        <w:tc>
          <w:tcPr>
            <w:tcW w:w="890" w:type="dxa"/>
            <w:vMerge w:val="restart"/>
            <w:tcBorders>
              <w:top w:val="nil"/>
            </w:tcBorders>
          </w:tcPr>
          <w:p w:rsidR="00436508" w:rsidRPr="00B138F3" w:rsidRDefault="00436508" w:rsidP="00B46D58">
            <w:pPr>
              <w:widowControl w:val="0"/>
              <w:jc w:val="center"/>
              <w:rPr>
                <w:rFonts w:ascii="GHEA Grapalat" w:hAnsi="GHEA Grapalat"/>
                <w:sz w:val="16"/>
                <w:szCs w:val="16"/>
              </w:rPr>
            </w:pPr>
          </w:p>
        </w:tc>
        <w:tc>
          <w:tcPr>
            <w:tcW w:w="1418" w:type="dxa"/>
            <w:vMerge w:val="restart"/>
            <w:tcBorders>
              <w:top w:val="nil"/>
            </w:tcBorders>
          </w:tcPr>
          <w:p w:rsidR="00436508" w:rsidRPr="00B138F3" w:rsidRDefault="00436508" w:rsidP="00B46D58">
            <w:pPr>
              <w:widowControl w:val="0"/>
              <w:jc w:val="center"/>
              <w:rPr>
                <w:rFonts w:ascii="GHEA Grapalat" w:hAnsi="GHEA Grapalat"/>
                <w:sz w:val="16"/>
                <w:szCs w:val="16"/>
              </w:rPr>
            </w:pPr>
          </w:p>
        </w:tc>
        <w:tc>
          <w:tcPr>
            <w:tcW w:w="1560" w:type="dxa"/>
            <w:vMerge w:val="restart"/>
            <w:tcBorders>
              <w:top w:val="nil"/>
            </w:tcBorders>
          </w:tcPr>
          <w:p w:rsidR="00436508" w:rsidRPr="00B138F3" w:rsidRDefault="00436508" w:rsidP="00B46D58">
            <w:pPr>
              <w:widowControl w:val="0"/>
              <w:jc w:val="center"/>
              <w:rPr>
                <w:rFonts w:ascii="GHEA Grapalat" w:hAnsi="GHEA Grapalat"/>
                <w:sz w:val="16"/>
                <w:szCs w:val="16"/>
              </w:rPr>
            </w:pPr>
          </w:p>
        </w:tc>
        <w:tc>
          <w:tcPr>
            <w:tcW w:w="1417" w:type="dxa"/>
            <w:vMerge w:val="restart"/>
            <w:tcBorders>
              <w:top w:val="nil"/>
            </w:tcBorders>
          </w:tcPr>
          <w:p w:rsidR="00436508" w:rsidRPr="00B138F3" w:rsidRDefault="00436508" w:rsidP="00B46D58">
            <w:pPr>
              <w:widowControl w:val="0"/>
              <w:jc w:val="center"/>
              <w:rPr>
                <w:rFonts w:ascii="GHEA Grapalat" w:hAnsi="GHEA Grapalat"/>
                <w:sz w:val="16"/>
                <w:szCs w:val="16"/>
              </w:rPr>
            </w:pPr>
          </w:p>
        </w:tc>
        <w:tc>
          <w:tcPr>
            <w:tcW w:w="4394" w:type="dxa"/>
            <w:vMerge w:val="restart"/>
            <w:tcBorders>
              <w:top w:val="nil"/>
            </w:tcBorders>
          </w:tcPr>
          <w:p w:rsidR="00436508" w:rsidRPr="00B138F3" w:rsidRDefault="00436508" w:rsidP="00B46D58">
            <w:pPr>
              <w:widowControl w:val="0"/>
              <w:jc w:val="center"/>
              <w:rPr>
                <w:rFonts w:ascii="GHEA Grapalat" w:hAnsi="GHEA Grapalat"/>
                <w:sz w:val="16"/>
                <w:szCs w:val="16"/>
              </w:rPr>
            </w:pPr>
          </w:p>
        </w:tc>
        <w:tc>
          <w:tcPr>
            <w:tcW w:w="851" w:type="dxa"/>
            <w:vMerge w:val="restart"/>
            <w:tcBorders>
              <w:top w:val="nil"/>
            </w:tcBorders>
          </w:tcPr>
          <w:p w:rsidR="00436508" w:rsidRPr="00B138F3" w:rsidRDefault="00436508" w:rsidP="00B46D58">
            <w:pPr>
              <w:widowControl w:val="0"/>
              <w:jc w:val="center"/>
              <w:rPr>
                <w:rFonts w:ascii="GHEA Grapalat" w:hAnsi="GHEA Grapalat"/>
                <w:sz w:val="16"/>
                <w:szCs w:val="16"/>
              </w:rPr>
            </w:pPr>
          </w:p>
        </w:tc>
        <w:tc>
          <w:tcPr>
            <w:tcW w:w="709" w:type="dxa"/>
            <w:vMerge w:val="restart"/>
            <w:tcBorders>
              <w:top w:val="nil"/>
            </w:tcBorders>
          </w:tcPr>
          <w:p w:rsidR="00436508" w:rsidRPr="00B138F3" w:rsidRDefault="00436508" w:rsidP="00B46D58">
            <w:pPr>
              <w:widowControl w:val="0"/>
              <w:jc w:val="center"/>
              <w:rPr>
                <w:rFonts w:ascii="GHEA Grapalat" w:hAnsi="GHEA Grapalat"/>
                <w:sz w:val="16"/>
                <w:szCs w:val="16"/>
              </w:rPr>
            </w:pPr>
          </w:p>
        </w:tc>
        <w:tc>
          <w:tcPr>
            <w:tcW w:w="870" w:type="dxa"/>
            <w:gridSpan w:val="2"/>
            <w:vMerge w:val="restart"/>
            <w:tcBorders>
              <w:top w:val="nil"/>
            </w:tcBorders>
          </w:tcPr>
          <w:p w:rsidR="00436508" w:rsidRPr="00B138F3" w:rsidRDefault="00436508" w:rsidP="00B46D58">
            <w:pPr>
              <w:widowControl w:val="0"/>
              <w:jc w:val="center"/>
              <w:rPr>
                <w:rFonts w:ascii="GHEA Grapalat" w:hAnsi="GHEA Grapalat"/>
                <w:sz w:val="16"/>
                <w:szCs w:val="16"/>
              </w:rPr>
            </w:pPr>
          </w:p>
        </w:tc>
        <w:tc>
          <w:tcPr>
            <w:tcW w:w="1114" w:type="dxa"/>
            <w:vMerge w:val="restart"/>
            <w:tcBorders>
              <w:top w:val="nil"/>
            </w:tcBorders>
          </w:tcPr>
          <w:p w:rsidR="00436508" w:rsidRPr="00B138F3" w:rsidRDefault="00436508" w:rsidP="00B46D58">
            <w:pPr>
              <w:widowControl w:val="0"/>
              <w:jc w:val="center"/>
              <w:rPr>
                <w:rFonts w:ascii="GHEA Grapalat" w:hAnsi="GHEA Grapalat"/>
                <w:sz w:val="16"/>
                <w:szCs w:val="16"/>
              </w:rPr>
            </w:pPr>
          </w:p>
        </w:tc>
        <w:tc>
          <w:tcPr>
            <w:tcW w:w="1030" w:type="dxa"/>
            <w:gridSpan w:val="2"/>
            <w:tcBorders>
              <w:top w:val="nil"/>
              <w:bottom w:val="nil"/>
              <w:right w:val="nil"/>
            </w:tcBorders>
          </w:tcPr>
          <w:p w:rsidR="00436508" w:rsidRPr="00362494" w:rsidRDefault="00436508" w:rsidP="00FF41D1">
            <w:r>
              <w:rPr>
                <w:rFonts w:ascii="Sylfaen" w:hAnsi="Sylfaen"/>
                <w:lang w:val="hy-AM"/>
              </w:rPr>
              <w:t>Егегнаванская</w:t>
            </w:r>
            <w:r w:rsidRPr="00362494">
              <w:t xml:space="preserve"> средняя школа </w:t>
            </w:r>
          </w:p>
        </w:tc>
        <w:tc>
          <w:tcPr>
            <w:tcW w:w="955" w:type="dxa"/>
            <w:tcBorders>
              <w:top w:val="nil"/>
              <w:bottom w:val="nil"/>
              <w:right w:val="single" w:sz="4" w:space="0" w:color="auto"/>
            </w:tcBorders>
          </w:tcPr>
          <w:p w:rsidR="00436508" w:rsidRPr="00B138F3" w:rsidRDefault="00436508" w:rsidP="00B46D58">
            <w:pPr>
              <w:widowControl w:val="0"/>
              <w:jc w:val="center"/>
              <w:rPr>
                <w:rFonts w:ascii="GHEA Grapalat" w:hAnsi="GHEA Grapalat"/>
                <w:sz w:val="16"/>
                <w:szCs w:val="16"/>
              </w:rPr>
            </w:pPr>
          </w:p>
        </w:tc>
        <w:tc>
          <w:tcPr>
            <w:tcW w:w="1142" w:type="dxa"/>
            <w:vMerge w:val="restart"/>
            <w:tcBorders>
              <w:top w:val="nil"/>
              <w:left w:val="single" w:sz="4" w:space="0" w:color="auto"/>
              <w:right w:val="single" w:sz="4" w:space="0" w:color="auto"/>
            </w:tcBorders>
          </w:tcPr>
          <w:p w:rsidR="00436508" w:rsidRPr="00B138F3" w:rsidRDefault="00436508" w:rsidP="00B46D58">
            <w:pPr>
              <w:widowControl w:val="0"/>
              <w:jc w:val="center"/>
              <w:rPr>
                <w:rFonts w:ascii="GHEA Grapalat" w:hAnsi="GHEA Grapalat"/>
                <w:sz w:val="16"/>
                <w:szCs w:val="16"/>
              </w:rPr>
            </w:pPr>
          </w:p>
        </w:tc>
      </w:tr>
      <w:tr w:rsidR="00436508" w:rsidRPr="00B138F3" w:rsidTr="00A06A86">
        <w:trPr>
          <w:trHeight w:val="80"/>
          <w:jc w:val="center"/>
        </w:trPr>
        <w:tc>
          <w:tcPr>
            <w:tcW w:w="890" w:type="dxa"/>
            <w:vMerge/>
          </w:tcPr>
          <w:p w:rsidR="00436508" w:rsidRPr="00B138F3" w:rsidRDefault="00436508" w:rsidP="00B46D58">
            <w:pPr>
              <w:widowControl w:val="0"/>
              <w:jc w:val="center"/>
              <w:rPr>
                <w:rFonts w:ascii="GHEA Grapalat" w:hAnsi="GHEA Grapalat"/>
                <w:sz w:val="16"/>
                <w:szCs w:val="16"/>
              </w:rPr>
            </w:pPr>
          </w:p>
        </w:tc>
        <w:tc>
          <w:tcPr>
            <w:tcW w:w="1418" w:type="dxa"/>
            <w:vMerge/>
          </w:tcPr>
          <w:p w:rsidR="00436508" w:rsidRPr="00B138F3" w:rsidRDefault="00436508" w:rsidP="00B46D58">
            <w:pPr>
              <w:widowControl w:val="0"/>
              <w:jc w:val="center"/>
              <w:rPr>
                <w:rFonts w:ascii="GHEA Grapalat" w:hAnsi="GHEA Grapalat"/>
                <w:sz w:val="16"/>
                <w:szCs w:val="16"/>
              </w:rPr>
            </w:pPr>
          </w:p>
        </w:tc>
        <w:tc>
          <w:tcPr>
            <w:tcW w:w="1560" w:type="dxa"/>
            <w:vMerge/>
          </w:tcPr>
          <w:p w:rsidR="00436508" w:rsidRPr="00B138F3" w:rsidRDefault="00436508" w:rsidP="00B46D58">
            <w:pPr>
              <w:widowControl w:val="0"/>
              <w:jc w:val="center"/>
              <w:rPr>
                <w:rFonts w:ascii="GHEA Grapalat" w:hAnsi="GHEA Grapalat"/>
                <w:sz w:val="16"/>
                <w:szCs w:val="16"/>
              </w:rPr>
            </w:pPr>
          </w:p>
        </w:tc>
        <w:tc>
          <w:tcPr>
            <w:tcW w:w="1417" w:type="dxa"/>
            <w:vMerge/>
          </w:tcPr>
          <w:p w:rsidR="00436508" w:rsidRPr="00B138F3" w:rsidRDefault="00436508" w:rsidP="00B46D58">
            <w:pPr>
              <w:widowControl w:val="0"/>
              <w:jc w:val="center"/>
              <w:rPr>
                <w:rFonts w:ascii="GHEA Grapalat" w:hAnsi="GHEA Grapalat"/>
                <w:sz w:val="16"/>
                <w:szCs w:val="16"/>
              </w:rPr>
            </w:pPr>
          </w:p>
        </w:tc>
        <w:tc>
          <w:tcPr>
            <w:tcW w:w="4394" w:type="dxa"/>
            <w:vMerge/>
          </w:tcPr>
          <w:p w:rsidR="00436508" w:rsidRPr="00B138F3" w:rsidRDefault="00436508" w:rsidP="00B46D58">
            <w:pPr>
              <w:widowControl w:val="0"/>
              <w:jc w:val="center"/>
              <w:rPr>
                <w:rFonts w:ascii="GHEA Grapalat" w:hAnsi="GHEA Grapalat"/>
                <w:sz w:val="16"/>
                <w:szCs w:val="16"/>
              </w:rPr>
            </w:pPr>
          </w:p>
        </w:tc>
        <w:tc>
          <w:tcPr>
            <w:tcW w:w="851" w:type="dxa"/>
            <w:vMerge/>
          </w:tcPr>
          <w:p w:rsidR="00436508" w:rsidRPr="00B138F3" w:rsidRDefault="00436508" w:rsidP="00B46D58">
            <w:pPr>
              <w:widowControl w:val="0"/>
              <w:jc w:val="center"/>
              <w:rPr>
                <w:rFonts w:ascii="GHEA Grapalat" w:hAnsi="GHEA Grapalat"/>
                <w:sz w:val="16"/>
                <w:szCs w:val="16"/>
              </w:rPr>
            </w:pPr>
          </w:p>
        </w:tc>
        <w:tc>
          <w:tcPr>
            <w:tcW w:w="709" w:type="dxa"/>
            <w:vMerge/>
          </w:tcPr>
          <w:p w:rsidR="00436508" w:rsidRPr="00B138F3" w:rsidRDefault="00436508" w:rsidP="00B46D58">
            <w:pPr>
              <w:widowControl w:val="0"/>
              <w:jc w:val="center"/>
              <w:rPr>
                <w:rFonts w:ascii="GHEA Grapalat" w:hAnsi="GHEA Grapalat"/>
                <w:sz w:val="16"/>
                <w:szCs w:val="16"/>
              </w:rPr>
            </w:pPr>
          </w:p>
        </w:tc>
        <w:tc>
          <w:tcPr>
            <w:tcW w:w="870" w:type="dxa"/>
            <w:gridSpan w:val="2"/>
            <w:vMerge/>
          </w:tcPr>
          <w:p w:rsidR="00436508" w:rsidRPr="00B138F3" w:rsidRDefault="00436508" w:rsidP="00B46D58">
            <w:pPr>
              <w:widowControl w:val="0"/>
              <w:jc w:val="center"/>
              <w:rPr>
                <w:rFonts w:ascii="GHEA Grapalat" w:hAnsi="GHEA Grapalat"/>
                <w:sz w:val="16"/>
                <w:szCs w:val="16"/>
              </w:rPr>
            </w:pPr>
          </w:p>
        </w:tc>
        <w:tc>
          <w:tcPr>
            <w:tcW w:w="1114" w:type="dxa"/>
            <w:vMerge/>
          </w:tcPr>
          <w:p w:rsidR="00436508" w:rsidRPr="00B138F3" w:rsidRDefault="00436508" w:rsidP="00B46D58">
            <w:pPr>
              <w:widowControl w:val="0"/>
              <w:jc w:val="center"/>
              <w:rPr>
                <w:rFonts w:ascii="GHEA Grapalat" w:hAnsi="GHEA Grapalat"/>
                <w:sz w:val="16"/>
                <w:szCs w:val="16"/>
              </w:rPr>
            </w:pPr>
          </w:p>
        </w:tc>
        <w:tc>
          <w:tcPr>
            <w:tcW w:w="1030" w:type="dxa"/>
            <w:gridSpan w:val="2"/>
            <w:tcBorders>
              <w:top w:val="nil"/>
              <w:bottom w:val="nil"/>
              <w:right w:val="nil"/>
            </w:tcBorders>
          </w:tcPr>
          <w:p w:rsidR="00436508" w:rsidRDefault="00436508" w:rsidP="00FF41D1">
            <w:pPr>
              <w:rPr>
                <w:rFonts w:ascii="Sylfaen" w:hAnsi="Sylfaen"/>
                <w:lang w:val="hy-AM"/>
              </w:rPr>
            </w:pPr>
          </w:p>
        </w:tc>
        <w:tc>
          <w:tcPr>
            <w:tcW w:w="955" w:type="dxa"/>
            <w:tcBorders>
              <w:top w:val="nil"/>
              <w:bottom w:val="nil"/>
              <w:right w:val="single" w:sz="4" w:space="0" w:color="auto"/>
            </w:tcBorders>
          </w:tcPr>
          <w:p w:rsidR="00436508" w:rsidRPr="00B138F3" w:rsidRDefault="00436508" w:rsidP="00B46D58">
            <w:pPr>
              <w:widowControl w:val="0"/>
              <w:jc w:val="center"/>
              <w:rPr>
                <w:rFonts w:ascii="GHEA Grapalat" w:hAnsi="GHEA Grapalat"/>
                <w:sz w:val="16"/>
                <w:szCs w:val="16"/>
              </w:rPr>
            </w:pPr>
          </w:p>
        </w:tc>
        <w:tc>
          <w:tcPr>
            <w:tcW w:w="1142" w:type="dxa"/>
            <w:vMerge/>
            <w:tcBorders>
              <w:left w:val="single" w:sz="4" w:space="0" w:color="auto"/>
              <w:right w:val="single" w:sz="4" w:space="0" w:color="auto"/>
            </w:tcBorders>
          </w:tcPr>
          <w:p w:rsidR="00436508" w:rsidRPr="00B138F3" w:rsidRDefault="00436508" w:rsidP="00B46D58">
            <w:pPr>
              <w:widowControl w:val="0"/>
              <w:jc w:val="center"/>
              <w:rPr>
                <w:rFonts w:ascii="GHEA Grapalat" w:hAnsi="GHEA Grapalat"/>
                <w:sz w:val="16"/>
                <w:szCs w:val="16"/>
              </w:rPr>
            </w:pPr>
          </w:p>
        </w:tc>
      </w:tr>
      <w:tr w:rsidR="00436508" w:rsidRPr="00B138F3" w:rsidTr="00A06A86">
        <w:trPr>
          <w:jc w:val="center"/>
        </w:trPr>
        <w:tc>
          <w:tcPr>
            <w:tcW w:w="890" w:type="dxa"/>
            <w:vMerge/>
          </w:tcPr>
          <w:p w:rsidR="00436508" w:rsidRPr="00B138F3" w:rsidRDefault="00436508" w:rsidP="00B46D58">
            <w:pPr>
              <w:widowControl w:val="0"/>
              <w:jc w:val="center"/>
              <w:rPr>
                <w:rFonts w:ascii="GHEA Grapalat" w:hAnsi="GHEA Grapalat"/>
                <w:sz w:val="16"/>
                <w:szCs w:val="16"/>
              </w:rPr>
            </w:pPr>
          </w:p>
        </w:tc>
        <w:tc>
          <w:tcPr>
            <w:tcW w:w="1418" w:type="dxa"/>
            <w:vMerge/>
          </w:tcPr>
          <w:p w:rsidR="00436508" w:rsidRPr="00B138F3" w:rsidRDefault="00436508" w:rsidP="00B46D58">
            <w:pPr>
              <w:widowControl w:val="0"/>
              <w:jc w:val="center"/>
              <w:rPr>
                <w:rFonts w:ascii="GHEA Grapalat" w:hAnsi="GHEA Grapalat"/>
                <w:sz w:val="16"/>
                <w:szCs w:val="16"/>
              </w:rPr>
            </w:pPr>
          </w:p>
        </w:tc>
        <w:tc>
          <w:tcPr>
            <w:tcW w:w="1560" w:type="dxa"/>
            <w:vMerge/>
          </w:tcPr>
          <w:p w:rsidR="00436508" w:rsidRPr="00B138F3" w:rsidRDefault="00436508" w:rsidP="00B46D58">
            <w:pPr>
              <w:widowControl w:val="0"/>
              <w:jc w:val="center"/>
              <w:rPr>
                <w:rFonts w:ascii="GHEA Grapalat" w:hAnsi="GHEA Grapalat"/>
                <w:sz w:val="16"/>
                <w:szCs w:val="16"/>
              </w:rPr>
            </w:pPr>
          </w:p>
        </w:tc>
        <w:tc>
          <w:tcPr>
            <w:tcW w:w="1417" w:type="dxa"/>
            <w:vMerge/>
          </w:tcPr>
          <w:p w:rsidR="00436508" w:rsidRPr="00B138F3" w:rsidRDefault="00436508" w:rsidP="00B46D58">
            <w:pPr>
              <w:widowControl w:val="0"/>
              <w:jc w:val="center"/>
              <w:rPr>
                <w:rFonts w:ascii="GHEA Grapalat" w:hAnsi="GHEA Grapalat"/>
                <w:sz w:val="16"/>
                <w:szCs w:val="16"/>
              </w:rPr>
            </w:pPr>
          </w:p>
        </w:tc>
        <w:tc>
          <w:tcPr>
            <w:tcW w:w="4394" w:type="dxa"/>
            <w:vMerge/>
          </w:tcPr>
          <w:p w:rsidR="00436508" w:rsidRPr="00B138F3" w:rsidRDefault="00436508" w:rsidP="00B46D58">
            <w:pPr>
              <w:widowControl w:val="0"/>
              <w:jc w:val="center"/>
              <w:rPr>
                <w:rFonts w:ascii="GHEA Grapalat" w:hAnsi="GHEA Grapalat"/>
                <w:sz w:val="16"/>
                <w:szCs w:val="16"/>
              </w:rPr>
            </w:pPr>
          </w:p>
        </w:tc>
        <w:tc>
          <w:tcPr>
            <w:tcW w:w="851" w:type="dxa"/>
            <w:vMerge/>
          </w:tcPr>
          <w:p w:rsidR="00436508" w:rsidRPr="00B138F3" w:rsidRDefault="00436508" w:rsidP="00B46D58">
            <w:pPr>
              <w:widowControl w:val="0"/>
              <w:jc w:val="center"/>
              <w:rPr>
                <w:rFonts w:ascii="GHEA Grapalat" w:hAnsi="GHEA Grapalat"/>
                <w:sz w:val="16"/>
                <w:szCs w:val="16"/>
              </w:rPr>
            </w:pPr>
          </w:p>
        </w:tc>
        <w:tc>
          <w:tcPr>
            <w:tcW w:w="709" w:type="dxa"/>
            <w:vMerge/>
          </w:tcPr>
          <w:p w:rsidR="00436508" w:rsidRPr="00B138F3" w:rsidRDefault="00436508" w:rsidP="00B46D58">
            <w:pPr>
              <w:widowControl w:val="0"/>
              <w:jc w:val="center"/>
              <w:rPr>
                <w:rFonts w:ascii="GHEA Grapalat" w:hAnsi="GHEA Grapalat"/>
                <w:sz w:val="16"/>
                <w:szCs w:val="16"/>
              </w:rPr>
            </w:pPr>
          </w:p>
        </w:tc>
        <w:tc>
          <w:tcPr>
            <w:tcW w:w="870" w:type="dxa"/>
            <w:gridSpan w:val="2"/>
            <w:vMerge/>
          </w:tcPr>
          <w:p w:rsidR="00436508" w:rsidRPr="00B138F3" w:rsidRDefault="00436508" w:rsidP="00B46D58">
            <w:pPr>
              <w:widowControl w:val="0"/>
              <w:jc w:val="center"/>
              <w:rPr>
                <w:rFonts w:ascii="GHEA Grapalat" w:hAnsi="GHEA Grapalat"/>
                <w:sz w:val="16"/>
                <w:szCs w:val="16"/>
              </w:rPr>
            </w:pPr>
          </w:p>
        </w:tc>
        <w:tc>
          <w:tcPr>
            <w:tcW w:w="1114" w:type="dxa"/>
            <w:vMerge/>
          </w:tcPr>
          <w:p w:rsidR="00436508" w:rsidRPr="00B138F3" w:rsidRDefault="00436508" w:rsidP="00B46D58">
            <w:pPr>
              <w:widowControl w:val="0"/>
              <w:jc w:val="center"/>
              <w:rPr>
                <w:rFonts w:ascii="GHEA Grapalat" w:hAnsi="GHEA Grapalat"/>
                <w:sz w:val="16"/>
                <w:szCs w:val="16"/>
              </w:rPr>
            </w:pPr>
          </w:p>
        </w:tc>
        <w:tc>
          <w:tcPr>
            <w:tcW w:w="1019" w:type="dxa"/>
            <w:tcBorders>
              <w:top w:val="nil"/>
              <w:bottom w:val="nil"/>
            </w:tcBorders>
          </w:tcPr>
          <w:p w:rsidR="00436508" w:rsidRPr="00B138F3" w:rsidRDefault="00436508" w:rsidP="00B46D58">
            <w:pPr>
              <w:widowControl w:val="0"/>
              <w:jc w:val="center"/>
              <w:rPr>
                <w:rFonts w:ascii="GHEA Grapalat" w:hAnsi="GHEA Grapalat"/>
                <w:sz w:val="16"/>
                <w:szCs w:val="16"/>
              </w:rPr>
            </w:pPr>
          </w:p>
        </w:tc>
        <w:tc>
          <w:tcPr>
            <w:tcW w:w="966" w:type="dxa"/>
            <w:gridSpan w:val="2"/>
            <w:tcBorders>
              <w:top w:val="nil"/>
              <w:bottom w:val="nil"/>
              <w:right w:val="single" w:sz="4" w:space="0" w:color="auto"/>
            </w:tcBorders>
          </w:tcPr>
          <w:p w:rsidR="00436508" w:rsidRPr="00B138F3" w:rsidRDefault="00436508" w:rsidP="00B46D58">
            <w:pPr>
              <w:widowControl w:val="0"/>
              <w:jc w:val="center"/>
              <w:rPr>
                <w:rFonts w:ascii="GHEA Grapalat" w:hAnsi="GHEA Grapalat"/>
                <w:sz w:val="16"/>
                <w:szCs w:val="16"/>
              </w:rPr>
            </w:pPr>
          </w:p>
        </w:tc>
        <w:tc>
          <w:tcPr>
            <w:tcW w:w="1142" w:type="dxa"/>
            <w:vMerge/>
            <w:tcBorders>
              <w:left w:val="single" w:sz="4" w:space="0" w:color="auto"/>
              <w:right w:val="single" w:sz="4" w:space="0" w:color="auto"/>
            </w:tcBorders>
          </w:tcPr>
          <w:p w:rsidR="00436508" w:rsidRPr="00B138F3" w:rsidRDefault="00436508" w:rsidP="00B46D58">
            <w:pPr>
              <w:widowControl w:val="0"/>
              <w:jc w:val="center"/>
              <w:rPr>
                <w:rFonts w:ascii="GHEA Grapalat" w:hAnsi="GHEA Grapalat"/>
                <w:sz w:val="16"/>
                <w:szCs w:val="16"/>
              </w:rPr>
            </w:pPr>
          </w:p>
        </w:tc>
      </w:tr>
      <w:tr w:rsidR="00436508" w:rsidRPr="00B138F3" w:rsidTr="00A06A86">
        <w:trPr>
          <w:jc w:val="center"/>
        </w:trPr>
        <w:tc>
          <w:tcPr>
            <w:tcW w:w="890" w:type="dxa"/>
            <w:vMerge/>
          </w:tcPr>
          <w:p w:rsidR="00436508" w:rsidRPr="00B138F3" w:rsidRDefault="00436508" w:rsidP="00B46D58">
            <w:pPr>
              <w:widowControl w:val="0"/>
              <w:jc w:val="center"/>
              <w:rPr>
                <w:rFonts w:ascii="GHEA Grapalat" w:hAnsi="GHEA Grapalat"/>
                <w:sz w:val="16"/>
                <w:szCs w:val="16"/>
              </w:rPr>
            </w:pPr>
          </w:p>
        </w:tc>
        <w:tc>
          <w:tcPr>
            <w:tcW w:w="1418" w:type="dxa"/>
            <w:vMerge/>
          </w:tcPr>
          <w:p w:rsidR="00436508" w:rsidRPr="00B138F3" w:rsidRDefault="00436508" w:rsidP="00B46D58">
            <w:pPr>
              <w:widowControl w:val="0"/>
              <w:jc w:val="center"/>
              <w:rPr>
                <w:rFonts w:ascii="GHEA Grapalat" w:hAnsi="GHEA Grapalat"/>
                <w:sz w:val="16"/>
                <w:szCs w:val="16"/>
              </w:rPr>
            </w:pPr>
          </w:p>
        </w:tc>
        <w:tc>
          <w:tcPr>
            <w:tcW w:w="1560" w:type="dxa"/>
            <w:vMerge/>
          </w:tcPr>
          <w:p w:rsidR="00436508" w:rsidRPr="00B138F3" w:rsidRDefault="00436508" w:rsidP="00B46D58">
            <w:pPr>
              <w:widowControl w:val="0"/>
              <w:jc w:val="center"/>
              <w:rPr>
                <w:rFonts w:ascii="GHEA Grapalat" w:hAnsi="GHEA Grapalat"/>
                <w:sz w:val="16"/>
                <w:szCs w:val="16"/>
              </w:rPr>
            </w:pPr>
          </w:p>
        </w:tc>
        <w:tc>
          <w:tcPr>
            <w:tcW w:w="1417" w:type="dxa"/>
            <w:vMerge/>
          </w:tcPr>
          <w:p w:rsidR="00436508" w:rsidRPr="00B138F3" w:rsidRDefault="00436508" w:rsidP="00B46D58">
            <w:pPr>
              <w:widowControl w:val="0"/>
              <w:jc w:val="center"/>
              <w:rPr>
                <w:rFonts w:ascii="GHEA Grapalat" w:hAnsi="GHEA Grapalat"/>
                <w:sz w:val="16"/>
                <w:szCs w:val="16"/>
              </w:rPr>
            </w:pPr>
          </w:p>
        </w:tc>
        <w:tc>
          <w:tcPr>
            <w:tcW w:w="4394" w:type="dxa"/>
            <w:vMerge/>
          </w:tcPr>
          <w:p w:rsidR="00436508" w:rsidRPr="00B138F3" w:rsidRDefault="00436508" w:rsidP="00B46D58">
            <w:pPr>
              <w:widowControl w:val="0"/>
              <w:jc w:val="center"/>
              <w:rPr>
                <w:rFonts w:ascii="GHEA Grapalat" w:hAnsi="GHEA Grapalat"/>
                <w:sz w:val="16"/>
                <w:szCs w:val="16"/>
              </w:rPr>
            </w:pPr>
          </w:p>
        </w:tc>
        <w:tc>
          <w:tcPr>
            <w:tcW w:w="851" w:type="dxa"/>
            <w:vMerge/>
          </w:tcPr>
          <w:p w:rsidR="00436508" w:rsidRPr="00B138F3" w:rsidRDefault="00436508" w:rsidP="00B46D58">
            <w:pPr>
              <w:widowControl w:val="0"/>
              <w:jc w:val="center"/>
              <w:rPr>
                <w:rFonts w:ascii="GHEA Grapalat" w:hAnsi="GHEA Grapalat"/>
                <w:sz w:val="16"/>
                <w:szCs w:val="16"/>
              </w:rPr>
            </w:pPr>
          </w:p>
        </w:tc>
        <w:tc>
          <w:tcPr>
            <w:tcW w:w="709" w:type="dxa"/>
            <w:vMerge/>
          </w:tcPr>
          <w:p w:rsidR="00436508" w:rsidRPr="00B138F3" w:rsidRDefault="00436508" w:rsidP="00B46D58">
            <w:pPr>
              <w:widowControl w:val="0"/>
              <w:jc w:val="center"/>
              <w:rPr>
                <w:rFonts w:ascii="GHEA Grapalat" w:hAnsi="GHEA Grapalat"/>
                <w:sz w:val="16"/>
                <w:szCs w:val="16"/>
              </w:rPr>
            </w:pPr>
          </w:p>
        </w:tc>
        <w:tc>
          <w:tcPr>
            <w:tcW w:w="870" w:type="dxa"/>
            <w:gridSpan w:val="2"/>
            <w:vMerge/>
          </w:tcPr>
          <w:p w:rsidR="00436508" w:rsidRPr="00B138F3" w:rsidRDefault="00436508" w:rsidP="00B46D58">
            <w:pPr>
              <w:widowControl w:val="0"/>
              <w:jc w:val="center"/>
              <w:rPr>
                <w:rFonts w:ascii="GHEA Grapalat" w:hAnsi="GHEA Grapalat"/>
                <w:sz w:val="16"/>
                <w:szCs w:val="16"/>
              </w:rPr>
            </w:pPr>
          </w:p>
        </w:tc>
        <w:tc>
          <w:tcPr>
            <w:tcW w:w="1114" w:type="dxa"/>
            <w:vMerge/>
          </w:tcPr>
          <w:p w:rsidR="00436508" w:rsidRPr="00AC3C44" w:rsidRDefault="00436508" w:rsidP="00B46D58">
            <w:pPr>
              <w:widowControl w:val="0"/>
              <w:jc w:val="center"/>
              <w:rPr>
                <w:rFonts w:ascii="Sylfaen" w:hAnsi="Sylfaen"/>
                <w:sz w:val="16"/>
                <w:szCs w:val="16"/>
                <w:lang w:val="hy-AM"/>
              </w:rPr>
            </w:pPr>
          </w:p>
        </w:tc>
        <w:tc>
          <w:tcPr>
            <w:tcW w:w="1019" w:type="dxa"/>
            <w:tcBorders>
              <w:top w:val="nil"/>
              <w:bottom w:val="nil"/>
            </w:tcBorders>
          </w:tcPr>
          <w:p w:rsidR="00436508" w:rsidRPr="00B138F3" w:rsidRDefault="00436508" w:rsidP="00B46D58">
            <w:pPr>
              <w:widowControl w:val="0"/>
              <w:jc w:val="center"/>
              <w:rPr>
                <w:rFonts w:ascii="GHEA Grapalat" w:hAnsi="GHEA Grapalat"/>
                <w:sz w:val="16"/>
                <w:szCs w:val="16"/>
              </w:rPr>
            </w:pPr>
          </w:p>
        </w:tc>
        <w:tc>
          <w:tcPr>
            <w:tcW w:w="966" w:type="dxa"/>
            <w:gridSpan w:val="2"/>
            <w:tcBorders>
              <w:top w:val="nil"/>
              <w:bottom w:val="nil"/>
              <w:right w:val="single" w:sz="4" w:space="0" w:color="auto"/>
            </w:tcBorders>
          </w:tcPr>
          <w:p w:rsidR="00436508" w:rsidRPr="00B138F3" w:rsidRDefault="00436508" w:rsidP="00B46D58">
            <w:pPr>
              <w:widowControl w:val="0"/>
              <w:jc w:val="center"/>
              <w:rPr>
                <w:rFonts w:ascii="GHEA Grapalat" w:hAnsi="GHEA Grapalat"/>
                <w:sz w:val="16"/>
                <w:szCs w:val="16"/>
              </w:rPr>
            </w:pPr>
          </w:p>
        </w:tc>
        <w:tc>
          <w:tcPr>
            <w:tcW w:w="1142" w:type="dxa"/>
            <w:vMerge/>
            <w:tcBorders>
              <w:left w:val="single" w:sz="4" w:space="0" w:color="auto"/>
              <w:right w:val="single" w:sz="4" w:space="0" w:color="auto"/>
            </w:tcBorders>
          </w:tcPr>
          <w:p w:rsidR="00436508" w:rsidRPr="00B138F3" w:rsidRDefault="00436508" w:rsidP="00B46D58">
            <w:pPr>
              <w:widowControl w:val="0"/>
              <w:jc w:val="center"/>
              <w:rPr>
                <w:rFonts w:ascii="GHEA Grapalat" w:hAnsi="GHEA Grapalat"/>
                <w:sz w:val="16"/>
                <w:szCs w:val="16"/>
              </w:rPr>
            </w:pPr>
          </w:p>
        </w:tc>
      </w:tr>
      <w:tr w:rsidR="00436508" w:rsidRPr="00B138F3" w:rsidTr="00A06A86">
        <w:trPr>
          <w:jc w:val="center"/>
        </w:trPr>
        <w:tc>
          <w:tcPr>
            <w:tcW w:w="890" w:type="dxa"/>
            <w:vMerge/>
          </w:tcPr>
          <w:p w:rsidR="00436508" w:rsidRPr="00B138F3" w:rsidRDefault="00436508" w:rsidP="00B46D58">
            <w:pPr>
              <w:widowControl w:val="0"/>
              <w:jc w:val="center"/>
              <w:rPr>
                <w:rFonts w:ascii="GHEA Grapalat" w:hAnsi="GHEA Grapalat"/>
                <w:sz w:val="16"/>
                <w:szCs w:val="16"/>
              </w:rPr>
            </w:pPr>
          </w:p>
        </w:tc>
        <w:tc>
          <w:tcPr>
            <w:tcW w:w="1418" w:type="dxa"/>
            <w:vMerge/>
          </w:tcPr>
          <w:p w:rsidR="00436508" w:rsidRPr="00B138F3" w:rsidRDefault="00436508" w:rsidP="00B46D58">
            <w:pPr>
              <w:widowControl w:val="0"/>
              <w:jc w:val="center"/>
              <w:rPr>
                <w:rFonts w:ascii="GHEA Grapalat" w:hAnsi="GHEA Grapalat"/>
                <w:sz w:val="16"/>
                <w:szCs w:val="16"/>
              </w:rPr>
            </w:pPr>
          </w:p>
        </w:tc>
        <w:tc>
          <w:tcPr>
            <w:tcW w:w="1560" w:type="dxa"/>
            <w:vMerge/>
          </w:tcPr>
          <w:p w:rsidR="00436508" w:rsidRPr="00B138F3" w:rsidRDefault="00436508" w:rsidP="00B46D58">
            <w:pPr>
              <w:widowControl w:val="0"/>
              <w:jc w:val="center"/>
              <w:rPr>
                <w:rFonts w:ascii="GHEA Grapalat" w:hAnsi="GHEA Grapalat"/>
                <w:sz w:val="16"/>
                <w:szCs w:val="16"/>
              </w:rPr>
            </w:pPr>
          </w:p>
        </w:tc>
        <w:tc>
          <w:tcPr>
            <w:tcW w:w="1417" w:type="dxa"/>
            <w:vMerge/>
          </w:tcPr>
          <w:p w:rsidR="00436508" w:rsidRPr="00B138F3" w:rsidRDefault="00436508" w:rsidP="00B46D58">
            <w:pPr>
              <w:widowControl w:val="0"/>
              <w:jc w:val="center"/>
              <w:rPr>
                <w:rFonts w:ascii="GHEA Grapalat" w:hAnsi="GHEA Grapalat"/>
                <w:sz w:val="16"/>
                <w:szCs w:val="16"/>
              </w:rPr>
            </w:pPr>
          </w:p>
        </w:tc>
        <w:tc>
          <w:tcPr>
            <w:tcW w:w="4394" w:type="dxa"/>
            <w:vMerge/>
          </w:tcPr>
          <w:p w:rsidR="00436508" w:rsidRPr="00B138F3" w:rsidRDefault="00436508" w:rsidP="00B46D58">
            <w:pPr>
              <w:widowControl w:val="0"/>
              <w:jc w:val="center"/>
              <w:rPr>
                <w:rFonts w:ascii="GHEA Grapalat" w:hAnsi="GHEA Grapalat"/>
                <w:sz w:val="16"/>
                <w:szCs w:val="16"/>
              </w:rPr>
            </w:pPr>
          </w:p>
        </w:tc>
        <w:tc>
          <w:tcPr>
            <w:tcW w:w="851" w:type="dxa"/>
            <w:vMerge/>
          </w:tcPr>
          <w:p w:rsidR="00436508" w:rsidRPr="00B138F3" w:rsidRDefault="00436508" w:rsidP="00B46D58">
            <w:pPr>
              <w:widowControl w:val="0"/>
              <w:jc w:val="center"/>
              <w:rPr>
                <w:rFonts w:ascii="GHEA Grapalat" w:hAnsi="GHEA Grapalat"/>
                <w:sz w:val="16"/>
                <w:szCs w:val="16"/>
              </w:rPr>
            </w:pPr>
          </w:p>
        </w:tc>
        <w:tc>
          <w:tcPr>
            <w:tcW w:w="709" w:type="dxa"/>
            <w:vMerge/>
          </w:tcPr>
          <w:p w:rsidR="00436508" w:rsidRPr="00B138F3" w:rsidRDefault="00436508" w:rsidP="00B46D58">
            <w:pPr>
              <w:widowControl w:val="0"/>
              <w:jc w:val="center"/>
              <w:rPr>
                <w:rFonts w:ascii="GHEA Grapalat" w:hAnsi="GHEA Grapalat"/>
                <w:sz w:val="16"/>
                <w:szCs w:val="16"/>
              </w:rPr>
            </w:pPr>
          </w:p>
        </w:tc>
        <w:tc>
          <w:tcPr>
            <w:tcW w:w="870" w:type="dxa"/>
            <w:gridSpan w:val="2"/>
            <w:vMerge/>
          </w:tcPr>
          <w:p w:rsidR="00436508" w:rsidRPr="00B138F3" w:rsidRDefault="00436508" w:rsidP="00B46D58">
            <w:pPr>
              <w:widowControl w:val="0"/>
              <w:jc w:val="center"/>
              <w:rPr>
                <w:rFonts w:ascii="GHEA Grapalat" w:hAnsi="GHEA Grapalat"/>
                <w:sz w:val="16"/>
                <w:szCs w:val="16"/>
              </w:rPr>
            </w:pPr>
          </w:p>
        </w:tc>
        <w:tc>
          <w:tcPr>
            <w:tcW w:w="1114" w:type="dxa"/>
            <w:vMerge/>
          </w:tcPr>
          <w:p w:rsidR="00436508" w:rsidRPr="00AC3C44" w:rsidRDefault="00436508" w:rsidP="00B46D58">
            <w:pPr>
              <w:widowControl w:val="0"/>
              <w:jc w:val="center"/>
              <w:rPr>
                <w:rFonts w:ascii="Sylfaen" w:hAnsi="Sylfaen"/>
                <w:sz w:val="16"/>
                <w:szCs w:val="16"/>
                <w:lang w:val="hy-AM"/>
              </w:rPr>
            </w:pPr>
          </w:p>
        </w:tc>
        <w:tc>
          <w:tcPr>
            <w:tcW w:w="1019" w:type="dxa"/>
            <w:tcBorders>
              <w:top w:val="nil"/>
              <w:bottom w:val="nil"/>
            </w:tcBorders>
          </w:tcPr>
          <w:p w:rsidR="00436508" w:rsidRPr="00B138F3" w:rsidRDefault="00436508" w:rsidP="00B46D58">
            <w:pPr>
              <w:widowControl w:val="0"/>
              <w:jc w:val="center"/>
              <w:rPr>
                <w:rFonts w:ascii="GHEA Grapalat" w:hAnsi="GHEA Grapalat"/>
                <w:sz w:val="16"/>
                <w:szCs w:val="16"/>
              </w:rPr>
            </w:pPr>
          </w:p>
        </w:tc>
        <w:tc>
          <w:tcPr>
            <w:tcW w:w="966" w:type="dxa"/>
            <w:gridSpan w:val="2"/>
            <w:tcBorders>
              <w:top w:val="nil"/>
              <w:bottom w:val="nil"/>
              <w:right w:val="single" w:sz="4" w:space="0" w:color="auto"/>
            </w:tcBorders>
          </w:tcPr>
          <w:p w:rsidR="00436508" w:rsidRPr="00B138F3" w:rsidRDefault="00436508" w:rsidP="00B46D58">
            <w:pPr>
              <w:widowControl w:val="0"/>
              <w:jc w:val="center"/>
              <w:rPr>
                <w:rFonts w:ascii="GHEA Grapalat" w:hAnsi="GHEA Grapalat"/>
                <w:sz w:val="16"/>
                <w:szCs w:val="16"/>
              </w:rPr>
            </w:pPr>
          </w:p>
        </w:tc>
        <w:tc>
          <w:tcPr>
            <w:tcW w:w="1142" w:type="dxa"/>
            <w:vMerge/>
            <w:tcBorders>
              <w:left w:val="single" w:sz="4" w:space="0" w:color="auto"/>
              <w:right w:val="single" w:sz="4" w:space="0" w:color="auto"/>
            </w:tcBorders>
          </w:tcPr>
          <w:p w:rsidR="00436508" w:rsidRPr="00B138F3" w:rsidRDefault="00436508" w:rsidP="00B46D58">
            <w:pPr>
              <w:widowControl w:val="0"/>
              <w:jc w:val="center"/>
              <w:rPr>
                <w:rFonts w:ascii="GHEA Grapalat" w:hAnsi="GHEA Grapalat"/>
                <w:sz w:val="16"/>
                <w:szCs w:val="16"/>
              </w:rPr>
            </w:pPr>
          </w:p>
        </w:tc>
      </w:tr>
      <w:tr w:rsidR="00436508" w:rsidRPr="00B138F3" w:rsidTr="00A06A86">
        <w:trPr>
          <w:jc w:val="center"/>
        </w:trPr>
        <w:tc>
          <w:tcPr>
            <w:tcW w:w="890" w:type="dxa"/>
            <w:vMerge/>
          </w:tcPr>
          <w:p w:rsidR="00436508" w:rsidRPr="00B138F3" w:rsidRDefault="00436508" w:rsidP="00B46D58">
            <w:pPr>
              <w:widowControl w:val="0"/>
              <w:jc w:val="center"/>
              <w:rPr>
                <w:rFonts w:ascii="GHEA Grapalat" w:hAnsi="GHEA Grapalat"/>
                <w:sz w:val="16"/>
                <w:szCs w:val="16"/>
              </w:rPr>
            </w:pPr>
          </w:p>
        </w:tc>
        <w:tc>
          <w:tcPr>
            <w:tcW w:w="1418" w:type="dxa"/>
            <w:vMerge/>
          </w:tcPr>
          <w:p w:rsidR="00436508" w:rsidRPr="00B138F3" w:rsidRDefault="00436508" w:rsidP="00B46D58">
            <w:pPr>
              <w:widowControl w:val="0"/>
              <w:jc w:val="center"/>
              <w:rPr>
                <w:rFonts w:ascii="GHEA Grapalat" w:hAnsi="GHEA Grapalat"/>
                <w:sz w:val="16"/>
                <w:szCs w:val="16"/>
              </w:rPr>
            </w:pPr>
          </w:p>
        </w:tc>
        <w:tc>
          <w:tcPr>
            <w:tcW w:w="1560" w:type="dxa"/>
            <w:vMerge/>
          </w:tcPr>
          <w:p w:rsidR="00436508" w:rsidRPr="00B138F3" w:rsidRDefault="00436508" w:rsidP="00B46D58">
            <w:pPr>
              <w:widowControl w:val="0"/>
              <w:jc w:val="center"/>
              <w:rPr>
                <w:rFonts w:ascii="GHEA Grapalat" w:hAnsi="GHEA Grapalat"/>
                <w:sz w:val="16"/>
                <w:szCs w:val="16"/>
              </w:rPr>
            </w:pPr>
          </w:p>
        </w:tc>
        <w:tc>
          <w:tcPr>
            <w:tcW w:w="1417" w:type="dxa"/>
            <w:vMerge/>
          </w:tcPr>
          <w:p w:rsidR="00436508" w:rsidRPr="00B138F3" w:rsidRDefault="00436508" w:rsidP="00B46D58">
            <w:pPr>
              <w:widowControl w:val="0"/>
              <w:jc w:val="center"/>
              <w:rPr>
                <w:rFonts w:ascii="GHEA Grapalat" w:hAnsi="GHEA Grapalat"/>
                <w:sz w:val="16"/>
                <w:szCs w:val="16"/>
              </w:rPr>
            </w:pPr>
          </w:p>
        </w:tc>
        <w:tc>
          <w:tcPr>
            <w:tcW w:w="4394" w:type="dxa"/>
            <w:vMerge/>
          </w:tcPr>
          <w:p w:rsidR="00436508" w:rsidRPr="00B138F3" w:rsidRDefault="00436508" w:rsidP="00B46D58">
            <w:pPr>
              <w:widowControl w:val="0"/>
              <w:jc w:val="center"/>
              <w:rPr>
                <w:rFonts w:ascii="GHEA Grapalat" w:hAnsi="GHEA Grapalat"/>
                <w:sz w:val="16"/>
                <w:szCs w:val="16"/>
              </w:rPr>
            </w:pPr>
          </w:p>
        </w:tc>
        <w:tc>
          <w:tcPr>
            <w:tcW w:w="851" w:type="dxa"/>
            <w:vMerge/>
          </w:tcPr>
          <w:p w:rsidR="00436508" w:rsidRPr="00B138F3" w:rsidRDefault="00436508" w:rsidP="00B46D58">
            <w:pPr>
              <w:widowControl w:val="0"/>
              <w:jc w:val="center"/>
              <w:rPr>
                <w:rFonts w:ascii="GHEA Grapalat" w:hAnsi="GHEA Grapalat"/>
                <w:sz w:val="16"/>
                <w:szCs w:val="16"/>
              </w:rPr>
            </w:pPr>
          </w:p>
        </w:tc>
        <w:tc>
          <w:tcPr>
            <w:tcW w:w="709" w:type="dxa"/>
            <w:vMerge/>
          </w:tcPr>
          <w:p w:rsidR="00436508" w:rsidRPr="00B138F3" w:rsidRDefault="00436508" w:rsidP="00B46D58">
            <w:pPr>
              <w:widowControl w:val="0"/>
              <w:jc w:val="center"/>
              <w:rPr>
                <w:rFonts w:ascii="GHEA Grapalat" w:hAnsi="GHEA Grapalat"/>
                <w:sz w:val="16"/>
                <w:szCs w:val="16"/>
              </w:rPr>
            </w:pPr>
          </w:p>
        </w:tc>
        <w:tc>
          <w:tcPr>
            <w:tcW w:w="870" w:type="dxa"/>
            <w:gridSpan w:val="2"/>
            <w:vMerge/>
          </w:tcPr>
          <w:p w:rsidR="00436508" w:rsidRPr="00B138F3" w:rsidRDefault="00436508" w:rsidP="00B46D58">
            <w:pPr>
              <w:widowControl w:val="0"/>
              <w:jc w:val="center"/>
              <w:rPr>
                <w:rFonts w:ascii="GHEA Grapalat" w:hAnsi="GHEA Grapalat"/>
                <w:sz w:val="16"/>
                <w:szCs w:val="16"/>
              </w:rPr>
            </w:pPr>
          </w:p>
        </w:tc>
        <w:tc>
          <w:tcPr>
            <w:tcW w:w="1114" w:type="dxa"/>
            <w:vMerge/>
          </w:tcPr>
          <w:p w:rsidR="00436508" w:rsidRPr="00B138F3" w:rsidRDefault="00436508" w:rsidP="00B46D58">
            <w:pPr>
              <w:widowControl w:val="0"/>
              <w:jc w:val="center"/>
              <w:rPr>
                <w:rFonts w:ascii="GHEA Grapalat" w:hAnsi="GHEA Grapalat"/>
                <w:sz w:val="16"/>
                <w:szCs w:val="16"/>
              </w:rPr>
            </w:pPr>
          </w:p>
        </w:tc>
        <w:tc>
          <w:tcPr>
            <w:tcW w:w="1019" w:type="dxa"/>
            <w:tcBorders>
              <w:top w:val="nil"/>
            </w:tcBorders>
          </w:tcPr>
          <w:p w:rsidR="00436508" w:rsidRPr="00B138F3" w:rsidRDefault="00436508" w:rsidP="00B46D58">
            <w:pPr>
              <w:widowControl w:val="0"/>
              <w:jc w:val="center"/>
              <w:rPr>
                <w:rFonts w:ascii="GHEA Grapalat" w:hAnsi="GHEA Grapalat"/>
                <w:sz w:val="16"/>
                <w:szCs w:val="16"/>
              </w:rPr>
            </w:pPr>
          </w:p>
        </w:tc>
        <w:tc>
          <w:tcPr>
            <w:tcW w:w="966" w:type="dxa"/>
            <w:gridSpan w:val="2"/>
            <w:tcBorders>
              <w:top w:val="nil"/>
              <w:right w:val="single" w:sz="4" w:space="0" w:color="auto"/>
            </w:tcBorders>
          </w:tcPr>
          <w:p w:rsidR="00436508" w:rsidRPr="00B138F3" w:rsidRDefault="00436508" w:rsidP="00B46D58">
            <w:pPr>
              <w:widowControl w:val="0"/>
              <w:jc w:val="center"/>
              <w:rPr>
                <w:rFonts w:ascii="GHEA Grapalat" w:hAnsi="GHEA Grapalat"/>
                <w:sz w:val="16"/>
                <w:szCs w:val="16"/>
              </w:rPr>
            </w:pPr>
          </w:p>
        </w:tc>
        <w:tc>
          <w:tcPr>
            <w:tcW w:w="1142" w:type="dxa"/>
            <w:vMerge/>
            <w:tcBorders>
              <w:left w:val="single" w:sz="4" w:space="0" w:color="auto"/>
              <w:right w:val="single" w:sz="4" w:space="0" w:color="auto"/>
            </w:tcBorders>
          </w:tcPr>
          <w:p w:rsidR="00436508" w:rsidRPr="00B138F3" w:rsidRDefault="00436508" w:rsidP="00B46D58">
            <w:pPr>
              <w:widowControl w:val="0"/>
              <w:jc w:val="center"/>
              <w:rPr>
                <w:rFonts w:ascii="GHEA Grapalat" w:hAnsi="GHEA Grapalat"/>
                <w:sz w:val="16"/>
                <w:szCs w:val="16"/>
              </w:rPr>
            </w:pPr>
          </w:p>
        </w:tc>
      </w:tr>
    </w:tbl>
    <w:p w:rsidR="00FF41D1" w:rsidRDefault="00FF41D1" w:rsidP="00B46D58">
      <w:pPr>
        <w:widowControl w:val="0"/>
        <w:jc w:val="both"/>
        <w:rPr>
          <w:rFonts w:ascii="GHEA Grapalat" w:hAnsi="GHEA Grapalat"/>
        </w:rPr>
      </w:pPr>
    </w:p>
    <w:p w:rsidR="00FF41D1" w:rsidRDefault="00FF41D1" w:rsidP="00B46D58">
      <w:pPr>
        <w:widowControl w:val="0"/>
        <w:jc w:val="both"/>
        <w:rPr>
          <w:rFonts w:ascii="GHEA Grapalat" w:hAnsi="GHEA Grapalat"/>
        </w:rPr>
      </w:pPr>
    </w:p>
    <w:p w:rsidR="00F954E8" w:rsidRPr="00B138F3" w:rsidRDefault="00F954E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413678" w:rsidRPr="00430873" w:rsidRDefault="00413678" w:rsidP="00413678">
            <w:pPr>
              <w:widowControl w:val="0"/>
              <w:spacing w:line="360" w:lineRule="auto"/>
              <w:jc w:val="center"/>
              <w:rPr>
                <w:rFonts w:ascii="GHEA Grapalat" w:hAnsi="GHEA Grapalat"/>
                <w:b/>
              </w:rPr>
            </w:pPr>
            <w:r w:rsidRPr="00362494">
              <w:rPr>
                <w:rFonts w:ascii="GHEA Grapalat" w:hAnsi="GHEA Grapalat"/>
                <w:b/>
              </w:rPr>
              <w:t>«</w:t>
            </w:r>
            <w:r w:rsidR="00430873" w:rsidRPr="00430873">
              <w:rPr>
                <w:rFonts w:ascii="GHEA Grapalat" w:hAnsi="GHEA Grapalat"/>
                <w:b/>
              </w:rPr>
              <w:t>Егегнаванская</w:t>
            </w:r>
            <w:r>
              <w:rPr>
                <w:rFonts w:ascii="GHEA Grapalat" w:hAnsi="GHEA Grapalat"/>
                <w:b/>
              </w:rPr>
              <w:t xml:space="preserve"> средняя школа Араратского </w:t>
            </w:r>
            <w:r w:rsidRPr="00362494">
              <w:rPr>
                <w:rFonts w:ascii="GHEA Grapalat" w:hAnsi="GHEA Grapalat"/>
                <w:b/>
              </w:rPr>
              <w:t xml:space="preserve"> Республики Армения школа »ГНКО улица Ереван Централь</w:t>
            </w:r>
            <w:r w:rsidR="00430873">
              <w:rPr>
                <w:rFonts w:ascii="GHEA Grapalat" w:hAnsi="GHEA Grapalat"/>
                <w:b/>
              </w:rPr>
              <w:t>ное Казначейство RA: 904280</w:t>
            </w:r>
            <w:r w:rsidR="00430873" w:rsidRPr="00430873">
              <w:rPr>
                <w:rFonts w:ascii="GHEA Grapalat" w:hAnsi="GHEA Grapalat"/>
                <w:b/>
              </w:rPr>
              <w:t>00211</w:t>
            </w:r>
            <w:r w:rsidRPr="00362494">
              <w:rPr>
                <w:rFonts w:ascii="GHEA Grapalat" w:hAnsi="GHEA Grapalat"/>
                <w:b/>
              </w:rPr>
              <w:t xml:space="preserve">   AVC: </w:t>
            </w:r>
            <w:r w:rsidR="00430873" w:rsidRPr="00430873">
              <w:rPr>
                <w:rFonts w:ascii="GHEA Grapalat" w:hAnsi="GHEA Grapalat"/>
                <w:b/>
              </w:rPr>
              <w:t>04104594</w:t>
            </w:r>
          </w:p>
          <w:p w:rsidR="00413678" w:rsidRPr="00362494" w:rsidRDefault="00413678" w:rsidP="00413678">
            <w:pPr>
              <w:widowControl w:val="0"/>
              <w:spacing w:line="360" w:lineRule="auto"/>
              <w:jc w:val="center"/>
              <w:rPr>
                <w:rFonts w:ascii="GHEA Grapalat" w:hAnsi="GHEA Grapalat"/>
                <w:b/>
              </w:rPr>
            </w:pPr>
            <w:r w:rsidRPr="00362494">
              <w:rPr>
                <w:rFonts w:ascii="GHEA Grapalat" w:hAnsi="GHEA Grapalat"/>
                <w:b/>
              </w:rPr>
              <w:lastRenderedPageBreak/>
              <w:t>---------------------------------</w:t>
            </w:r>
          </w:p>
          <w:p w:rsidR="00071D1C" w:rsidRPr="00413678" w:rsidRDefault="00071D1C" w:rsidP="00413678">
            <w:pPr>
              <w:widowControl w:val="0"/>
              <w:rPr>
                <w:rFonts w:ascii="GHEA Grapalat" w:hAnsi="GHEA Grapalat"/>
                <w:lang w:val="en-US"/>
              </w:rPr>
            </w:pP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lastRenderedPageBreak/>
        <w:br w:type="page"/>
      </w:r>
      <w:r w:rsidRPr="00B138F3">
        <w:rPr>
          <w:rFonts w:ascii="GHEA Grapalat" w:hAnsi="GHEA Grapalat"/>
          <w:i/>
        </w:rPr>
        <w:lastRenderedPageBreak/>
        <w:t>Приложение № 2</w:t>
      </w:r>
    </w:p>
    <w:p w:rsidR="008D5356" w:rsidRPr="00362494" w:rsidRDefault="008D5356" w:rsidP="008D5356">
      <w:pPr>
        <w:widowControl w:val="0"/>
        <w:spacing w:line="360" w:lineRule="auto"/>
        <w:jc w:val="right"/>
        <w:rPr>
          <w:rFonts w:ascii="GHEA Grapalat" w:hAnsi="GHEA Grapalat"/>
          <w:i/>
        </w:rPr>
      </w:pPr>
      <w:r w:rsidRPr="00362494">
        <w:rPr>
          <w:rFonts w:ascii="GHEA Grapalat" w:hAnsi="GHEA Grapalat"/>
          <w:i/>
        </w:rPr>
        <w:t xml:space="preserve">к Договору под кодом </w:t>
      </w:r>
      <w:r w:rsidR="00430873" w:rsidRPr="00430873">
        <w:rPr>
          <w:rFonts w:ascii="Sylfaen" w:hAnsi="Sylfaen"/>
          <w:i/>
        </w:rPr>
        <w:t>Е</w:t>
      </w:r>
      <w:r w:rsidRPr="00362494">
        <w:rPr>
          <w:rFonts w:ascii="Sylfaen" w:hAnsi="Sylfaen"/>
          <w:i/>
        </w:rPr>
        <w:t>МД-ГH-APDzB-20/1-</w:t>
      </w:r>
      <w:r w:rsidR="00430873" w:rsidRPr="00430873">
        <w:rPr>
          <w:rFonts w:ascii="Sylfaen" w:hAnsi="Sylfaen"/>
          <w:i/>
        </w:rPr>
        <w:t>-57</w:t>
      </w:r>
      <w:r w:rsidRPr="00362494">
        <w:rPr>
          <w:rFonts w:ascii="GHEA Grapalat" w:hAnsi="GHEA Grapalat"/>
          <w:i/>
        </w:rPr>
        <w:br/>
        <w:t>заключенному "</w:t>
      </w:r>
      <w:r w:rsidRPr="00362494">
        <w:rPr>
          <w:rFonts w:ascii="GHEA Grapalat" w:hAnsi="GHEA Grapalat"/>
          <w:i/>
        </w:rPr>
        <w:tab/>
        <w:t>"</w:t>
      </w:r>
      <w:r w:rsidRPr="00362494">
        <w:rPr>
          <w:rFonts w:ascii="GHEA Grapalat" w:hAnsi="GHEA Grapalat"/>
          <w:i/>
        </w:rPr>
        <w:tab/>
        <w:t>20</w:t>
      </w:r>
      <w:r w:rsidRPr="00362494">
        <w:rPr>
          <w:rFonts w:ascii="GHEA Grapalat" w:hAnsi="GHEA Grapalat"/>
          <w:i/>
        </w:rPr>
        <w:tab/>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33"/>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39"/>
        <w:gridCol w:w="1966"/>
        <w:gridCol w:w="1601"/>
        <w:gridCol w:w="943"/>
        <w:gridCol w:w="943"/>
        <w:gridCol w:w="736"/>
        <w:gridCol w:w="831"/>
        <w:gridCol w:w="736"/>
        <w:gridCol w:w="736"/>
        <w:gridCol w:w="736"/>
        <w:gridCol w:w="826"/>
        <w:gridCol w:w="843"/>
        <w:gridCol w:w="831"/>
        <w:gridCol w:w="943"/>
        <w:gridCol w:w="827"/>
        <w:gridCol w:w="768"/>
      </w:tblGrid>
      <w:tr w:rsidR="00B138F3" w:rsidRPr="00B138F3" w:rsidTr="008D5356">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8D5356">
        <w:trPr>
          <w:trHeight w:val="747"/>
          <w:jc w:val="center"/>
        </w:trPr>
        <w:tc>
          <w:tcPr>
            <w:tcW w:w="1639"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966"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601"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699"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8D5356" w:rsidRPr="008D5356">
              <w:rPr>
                <w:rFonts w:ascii="GHEA Grapalat" w:hAnsi="GHEA Grapalat"/>
                <w:sz w:val="16"/>
                <w:szCs w:val="16"/>
              </w:rPr>
              <w:t>20</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34"/>
              <w:t>**</w:t>
            </w:r>
          </w:p>
        </w:tc>
      </w:tr>
      <w:tr w:rsidR="00B138F3" w:rsidRPr="00B138F3" w:rsidTr="008D5356">
        <w:trPr>
          <w:trHeight w:val="750"/>
          <w:jc w:val="center"/>
        </w:trPr>
        <w:tc>
          <w:tcPr>
            <w:tcW w:w="1639" w:type="dxa"/>
          </w:tcPr>
          <w:p w:rsidR="00071D1C" w:rsidRPr="00B138F3" w:rsidRDefault="00071D1C" w:rsidP="00B46D58">
            <w:pPr>
              <w:widowControl w:val="0"/>
              <w:jc w:val="center"/>
              <w:rPr>
                <w:rFonts w:ascii="GHEA Grapalat" w:hAnsi="GHEA Grapalat"/>
                <w:sz w:val="16"/>
                <w:szCs w:val="16"/>
              </w:rPr>
            </w:pPr>
          </w:p>
        </w:tc>
        <w:tc>
          <w:tcPr>
            <w:tcW w:w="1966" w:type="dxa"/>
          </w:tcPr>
          <w:p w:rsidR="00071D1C" w:rsidRPr="00B138F3" w:rsidRDefault="00071D1C" w:rsidP="00B46D58">
            <w:pPr>
              <w:widowControl w:val="0"/>
              <w:jc w:val="center"/>
              <w:rPr>
                <w:rFonts w:ascii="GHEA Grapalat" w:hAnsi="GHEA Grapalat"/>
                <w:sz w:val="16"/>
                <w:szCs w:val="16"/>
              </w:rPr>
            </w:pPr>
          </w:p>
        </w:tc>
        <w:tc>
          <w:tcPr>
            <w:tcW w:w="1601" w:type="dxa"/>
          </w:tcPr>
          <w:p w:rsidR="00071D1C" w:rsidRPr="00B138F3" w:rsidRDefault="00071D1C" w:rsidP="00B46D58">
            <w:pPr>
              <w:widowControl w:val="0"/>
              <w:jc w:val="center"/>
              <w:rPr>
                <w:rFonts w:ascii="GHEA Grapalat" w:hAnsi="GHEA Grapalat"/>
                <w:sz w:val="16"/>
                <w:szCs w:val="16"/>
              </w:rPr>
            </w:pPr>
          </w:p>
        </w:tc>
        <w:tc>
          <w:tcPr>
            <w:tcW w:w="94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43"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3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3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73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73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3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2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4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3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4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2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68"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B51335" w:rsidRPr="00B138F3" w:rsidTr="008D5356">
        <w:trPr>
          <w:trHeight w:val="404"/>
          <w:jc w:val="center"/>
        </w:trPr>
        <w:tc>
          <w:tcPr>
            <w:tcW w:w="1639" w:type="dxa"/>
            <w:vAlign w:val="center"/>
          </w:tcPr>
          <w:p w:rsidR="00B51335" w:rsidRPr="00362494" w:rsidRDefault="00B51335" w:rsidP="00A169B7">
            <w:pPr>
              <w:jc w:val="center"/>
              <w:rPr>
                <w:rFonts w:ascii="Sylfaen" w:hAnsi="Sylfaen" w:cs="Sylfaen"/>
              </w:rPr>
            </w:pPr>
            <w:r w:rsidRPr="00362494">
              <w:rPr>
                <w:rFonts w:ascii="Sylfaen" w:hAnsi="Sylfaen" w:cs="Sylfaen"/>
              </w:rPr>
              <w:t>1</w:t>
            </w:r>
          </w:p>
        </w:tc>
        <w:tc>
          <w:tcPr>
            <w:tcW w:w="1966" w:type="dxa"/>
            <w:vAlign w:val="center"/>
          </w:tcPr>
          <w:p w:rsidR="00B51335" w:rsidRPr="00362494" w:rsidRDefault="00B51335" w:rsidP="00A169B7">
            <w:pPr>
              <w:jc w:val="center"/>
              <w:rPr>
                <w:rFonts w:ascii="Calibri" w:hAnsi="Calibri" w:cs="Calibri"/>
                <w:lang w:val="en-US"/>
              </w:rPr>
            </w:pPr>
            <w:r w:rsidRPr="00362494">
              <w:rPr>
                <w:rFonts w:ascii="Calibri" w:hAnsi="Calibri" w:cs="Calibri"/>
                <w:lang w:val="en-US"/>
              </w:rPr>
              <w:t>15811120</w:t>
            </w:r>
          </w:p>
        </w:tc>
        <w:tc>
          <w:tcPr>
            <w:tcW w:w="1601" w:type="dxa"/>
            <w:vAlign w:val="center"/>
          </w:tcPr>
          <w:p w:rsidR="00B51335" w:rsidRPr="00362494" w:rsidRDefault="00B51335" w:rsidP="003E6F30">
            <w:pPr>
              <w:rPr>
                <w:rFonts w:ascii="Calibri" w:hAnsi="Calibri" w:cs="Calibri"/>
                <w:lang w:val="en-US"/>
              </w:rPr>
            </w:pPr>
            <w:r w:rsidRPr="00362494">
              <w:rPr>
                <w:rFonts w:ascii="Sylfaen" w:hAnsi="Sylfaen" w:cs="Sylfaen"/>
                <w:lang w:val="en-US"/>
              </w:rPr>
              <w:t xml:space="preserve"> Хлеб</w:t>
            </w:r>
          </w:p>
        </w:tc>
        <w:tc>
          <w:tcPr>
            <w:tcW w:w="943" w:type="dxa"/>
          </w:tcPr>
          <w:p w:rsidR="00B51335" w:rsidRPr="00EF2440" w:rsidRDefault="00B51335" w:rsidP="00A169B7">
            <w:pPr>
              <w:rPr>
                <w:sz w:val="16"/>
                <w:szCs w:val="16"/>
              </w:rPr>
            </w:pPr>
            <w:r w:rsidRPr="00EF2440">
              <w:rPr>
                <w:sz w:val="16"/>
                <w:szCs w:val="16"/>
              </w:rPr>
              <w:t>10.11%</w:t>
            </w:r>
          </w:p>
        </w:tc>
        <w:tc>
          <w:tcPr>
            <w:tcW w:w="943" w:type="dxa"/>
          </w:tcPr>
          <w:p w:rsidR="00B51335" w:rsidRPr="00EF2440" w:rsidRDefault="00B51335" w:rsidP="00A169B7">
            <w:pPr>
              <w:rPr>
                <w:sz w:val="16"/>
                <w:szCs w:val="16"/>
              </w:rPr>
            </w:pPr>
            <w:r w:rsidRPr="00EF2440">
              <w:rPr>
                <w:sz w:val="16"/>
                <w:szCs w:val="16"/>
              </w:rPr>
              <w:t>22.11%</w:t>
            </w:r>
          </w:p>
        </w:tc>
        <w:tc>
          <w:tcPr>
            <w:tcW w:w="736" w:type="dxa"/>
          </w:tcPr>
          <w:p w:rsidR="00B51335" w:rsidRPr="00EF2440" w:rsidRDefault="00B51335" w:rsidP="00A169B7">
            <w:pPr>
              <w:rPr>
                <w:sz w:val="16"/>
                <w:szCs w:val="16"/>
              </w:rPr>
            </w:pPr>
            <w:r w:rsidRPr="00EF2440">
              <w:rPr>
                <w:sz w:val="16"/>
                <w:szCs w:val="16"/>
              </w:rPr>
              <w:t>34.11%</w:t>
            </w:r>
          </w:p>
        </w:tc>
        <w:tc>
          <w:tcPr>
            <w:tcW w:w="831" w:type="dxa"/>
          </w:tcPr>
          <w:p w:rsidR="00B51335" w:rsidRPr="00EF2440" w:rsidRDefault="00B51335" w:rsidP="00A169B7">
            <w:pPr>
              <w:rPr>
                <w:sz w:val="16"/>
                <w:szCs w:val="16"/>
              </w:rPr>
            </w:pPr>
            <w:r w:rsidRPr="00EF2440">
              <w:rPr>
                <w:sz w:val="16"/>
                <w:szCs w:val="16"/>
              </w:rPr>
              <w:t>45.41%</w:t>
            </w:r>
          </w:p>
        </w:tc>
        <w:tc>
          <w:tcPr>
            <w:tcW w:w="736" w:type="dxa"/>
          </w:tcPr>
          <w:p w:rsidR="00B51335" w:rsidRPr="00EF2440" w:rsidRDefault="00B51335" w:rsidP="00A169B7">
            <w:pPr>
              <w:rPr>
                <w:sz w:val="16"/>
                <w:szCs w:val="16"/>
              </w:rPr>
            </w:pPr>
            <w:r w:rsidRPr="00EF2440">
              <w:rPr>
                <w:sz w:val="16"/>
                <w:szCs w:val="16"/>
              </w:rPr>
              <w:t>54.41%</w:t>
            </w:r>
          </w:p>
        </w:tc>
        <w:tc>
          <w:tcPr>
            <w:tcW w:w="736" w:type="dxa"/>
          </w:tcPr>
          <w:p w:rsidR="00B51335" w:rsidRPr="00EF2440" w:rsidRDefault="00B51335" w:rsidP="00A169B7">
            <w:pPr>
              <w:rPr>
                <w:sz w:val="16"/>
                <w:szCs w:val="16"/>
              </w:rPr>
            </w:pPr>
            <w:r w:rsidRPr="00EF2440">
              <w:rPr>
                <w:sz w:val="16"/>
                <w:szCs w:val="16"/>
              </w:rPr>
              <w:t>54.41%</w:t>
            </w:r>
          </w:p>
        </w:tc>
        <w:tc>
          <w:tcPr>
            <w:tcW w:w="736" w:type="dxa"/>
          </w:tcPr>
          <w:p w:rsidR="00B51335" w:rsidRPr="00EF2440" w:rsidRDefault="00B51335" w:rsidP="00A169B7">
            <w:pPr>
              <w:rPr>
                <w:sz w:val="16"/>
                <w:szCs w:val="16"/>
              </w:rPr>
            </w:pPr>
            <w:r w:rsidRPr="00EF2440">
              <w:rPr>
                <w:sz w:val="16"/>
                <w:szCs w:val="16"/>
              </w:rPr>
              <w:t>54.41%</w:t>
            </w:r>
          </w:p>
        </w:tc>
        <w:tc>
          <w:tcPr>
            <w:tcW w:w="826" w:type="dxa"/>
          </w:tcPr>
          <w:p w:rsidR="00B51335" w:rsidRPr="00EF2440" w:rsidRDefault="00B51335" w:rsidP="00A169B7">
            <w:pPr>
              <w:rPr>
                <w:sz w:val="16"/>
                <w:szCs w:val="16"/>
              </w:rPr>
            </w:pPr>
            <w:r w:rsidRPr="00EF2440">
              <w:rPr>
                <w:sz w:val="16"/>
                <w:szCs w:val="16"/>
              </w:rPr>
              <w:t>54.41%</w:t>
            </w:r>
          </w:p>
        </w:tc>
        <w:tc>
          <w:tcPr>
            <w:tcW w:w="843" w:type="dxa"/>
          </w:tcPr>
          <w:p w:rsidR="00B51335" w:rsidRPr="00EF2440" w:rsidRDefault="00B51335" w:rsidP="00A169B7">
            <w:pPr>
              <w:rPr>
                <w:sz w:val="16"/>
                <w:szCs w:val="16"/>
              </w:rPr>
            </w:pPr>
            <w:r w:rsidRPr="00EF2440">
              <w:rPr>
                <w:sz w:val="16"/>
                <w:szCs w:val="16"/>
              </w:rPr>
              <w:t>66.41%</w:t>
            </w:r>
          </w:p>
        </w:tc>
        <w:tc>
          <w:tcPr>
            <w:tcW w:w="831" w:type="dxa"/>
          </w:tcPr>
          <w:p w:rsidR="00B51335" w:rsidRPr="00EF2440" w:rsidRDefault="00B51335" w:rsidP="00A169B7">
            <w:pPr>
              <w:rPr>
                <w:sz w:val="16"/>
                <w:szCs w:val="16"/>
              </w:rPr>
            </w:pPr>
            <w:r w:rsidRPr="00EF2440">
              <w:rPr>
                <w:sz w:val="16"/>
                <w:szCs w:val="16"/>
              </w:rPr>
              <w:t>76.52%</w:t>
            </w:r>
          </w:p>
        </w:tc>
        <w:tc>
          <w:tcPr>
            <w:tcW w:w="943" w:type="dxa"/>
          </w:tcPr>
          <w:p w:rsidR="00B51335" w:rsidRPr="00EF2440" w:rsidRDefault="00B51335" w:rsidP="00A169B7">
            <w:pPr>
              <w:rPr>
                <w:sz w:val="16"/>
                <w:szCs w:val="16"/>
              </w:rPr>
            </w:pPr>
            <w:r w:rsidRPr="00EF2440">
              <w:rPr>
                <w:sz w:val="16"/>
                <w:szCs w:val="16"/>
              </w:rPr>
              <w:t>89.02%</w:t>
            </w:r>
          </w:p>
        </w:tc>
        <w:tc>
          <w:tcPr>
            <w:tcW w:w="827" w:type="dxa"/>
          </w:tcPr>
          <w:p w:rsidR="00B51335" w:rsidRPr="00EF2440" w:rsidRDefault="00B51335" w:rsidP="00A169B7">
            <w:pPr>
              <w:rPr>
                <w:sz w:val="16"/>
                <w:szCs w:val="16"/>
              </w:rPr>
            </w:pPr>
            <w:r w:rsidRPr="00EF2440">
              <w:rPr>
                <w:sz w:val="16"/>
                <w:szCs w:val="16"/>
              </w:rPr>
              <w:t>100 %</w:t>
            </w:r>
          </w:p>
        </w:tc>
        <w:tc>
          <w:tcPr>
            <w:tcW w:w="768" w:type="dxa"/>
          </w:tcPr>
          <w:p w:rsidR="00B51335" w:rsidRPr="00EF2440" w:rsidRDefault="00B51335" w:rsidP="00A169B7">
            <w:pPr>
              <w:rPr>
                <w:sz w:val="16"/>
                <w:szCs w:val="16"/>
              </w:rPr>
            </w:pPr>
            <w:r>
              <w:rPr>
                <w:sz w:val="16"/>
                <w:szCs w:val="16"/>
              </w:rPr>
              <w:t>100</w:t>
            </w:r>
            <w:r w:rsidRPr="00EF2440">
              <w:rPr>
                <w:sz w:val="16"/>
                <w:szCs w:val="16"/>
              </w:rPr>
              <w:t>%</w:t>
            </w:r>
          </w:p>
        </w:tc>
      </w:tr>
      <w:tr w:rsidR="00B51335" w:rsidRPr="00B138F3" w:rsidTr="008D5356">
        <w:trPr>
          <w:trHeight w:val="404"/>
          <w:jc w:val="center"/>
        </w:trPr>
        <w:tc>
          <w:tcPr>
            <w:tcW w:w="1639" w:type="dxa"/>
            <w:vAlign w:val="center"/>
          </w:tcPr>
          <w:p w:rsidR="00B51335" w:rsidRPr="00362494" w:rsidRDefault="00B51335" w:rsidP="00A169B7">
            <w:pPr>
              <w:jc w:val="center"/>
              <w:rPr>
                <w:rFonts w:ascii="Sylfaen" w:hAnsi="Sylfaen" w:cs="Sylfaen"/>
              </w:rPr>
            </w:pPr>
            <w:r w:rsidRPr="00362494">
              <w:rPr>
                <w:rFonts w:ascii="Sylfaen" w:hAnsi="Sylfaen" w:cs="Sylfaen"/>
              </w:rPr>
              <w:t>2</w:t>
            </w:r>
          </w:p>
        </w:tc>
        <w:tc>
          <w:tcPr>
            <w:tcW w:w="1966" w:type="dxa"/>
            <w:vAlign w:val="center"/>
          </w:tcPr>
          <w:p w:rsidR="00B51335" w:rsidRPr="00362494" w:rsidRDefault="00B51335" w:rsidP="00A169B7">
            <w:pPr>
              <w:rPr>
                <w:rFonts w:ascii="Calibri" w:hAnsi="Calibri" w:cs="Calibri"/>
                <w:lang w:val="en-US"/>
              </w:rPr>
            </w:pPr>
            <w:r>
              <w:rPr>
                <w:rFonts w:ascii="Calibri" w:hAnsi="Calibri" w:cs="Calibri"/>
                <w:lang w:val="en-US"/>
              </w:rPr>
              <w:t xml:space="preserve">        </w:t>
            </w:r>
            <w:r w:rsidRPr="00362494">
              <w:rPr>
                <w:rFonts w:ascii="Calibri" w:hAnsi="Calibri" w:cs="Calibri"/>
                <w:lang w:val="en-US"/>
              </w:rPr>
              <w:t>15331153</w:t>
            </w:r>
          </w:p>
        </w:tc>
        <w:tc>
          <w:tcPr>
            <w:tcW w:w="1601" w:type="dxa"/>
            <w:vAlign w:val="center"/>
          </w:tcPr>
          <w:p w:rsidR="00B51335" w:rsidRPr="00362494" w:rsidRDefault="00B51335" w:rsidP="003E6F30">
            <w:pPr>
              <w:rPr>
                <w:rFonts w:ascii="Sylfaen" w:hAnsi="Sylfaen" w:cs="Sylfaen"/>
                <w:lang w:val="en-US"/>
              </w:rPr>
            </w:pPr>
            <w:r w:rsidRPr="00362494">
              <w:rPr>
                <w:rFonts w:ascii="Sylfaen" w:hAnsi="Sylfaen" w:cs="Sylfaen"/>
                <w:lang w:val="en-US"/>
              </w:rPr>
              <w:t>Чечевица</w:t>
            </w:r>
          </w:p>
        </w:tc>
        <w:tc>
          <w:tcPr>
            <w:tcW w:w="943" w:type="dxa"/>
          </w:tcPr>
          <w:p w:rsidR="00B51335" w:rsidRPr="00EF2440" w:rsidRDefault="00B51335" w:rsidP="00A169B7">
            <w:pPr>
              <w:rPr>
                <w:sz w:val="16"/>
                <w:szCs w:val="16"/>
              </w:rPr>
            </w:pPr>
            <w:r w:rsidRPr="00EF2440">
              <w:rPr>
                <w:sz w:val="16"/>
                <w:szCs w:val="16"/>
              </w:rPr>
              <w:t>10.11%</w:t>
            </w:r>
          </w:p>
        </w:tc>
        <w:tc>
          <w:tcPr>
            <w:tcW w:w="943" w:type="dxa"/>
          </w:tcPr>
          <w:p w:rsidR="00B51335" w:rsidRPr="00EF2440" w:rsidRDefault="00B51335" w:rsidP="00A169B7">
            <w:pPr>
              <w:rPr>
                <w:sz w:val="16"/>
                <w:szCs w:val="16"/>
              </w:rPr>
            </w:pPr>
            <w:r w:rsidRPr="00EF2440">
              <w:rPr>
                <w:sz w:val="16"/>
                <w:szCs w:val="16"/>
              </w:rPr>
              <w:t>22.11%</w:t>
            </w:r>
          </w:p>
        </w:tc>
        <w:tc>
          <w:tcPr>
            <w:tcW w:w="736" w:type="dxa"/>
          </w:tcPr>
          <w:p w:rsidR="00B51335" w:rsidRPr="00EF2440" w:rsidRDefault="00B51335" w:rsidP="00A169B7">
            <w:pPr>
              <w:rPr>
                <w:sz w:val="16"/>
                <w:szCs w:val="16"/>
              </w:rPr>
            </w:pPr>
            <w:r w:rsidRPr="00EF2440">
              <w:rPr>
                <w:sz w:val="16"/>
                <w:szCs w:val="16"/>
              </w:rPr>
              <w:t>34.11%</w:t>
            </w:r>
          </w:p>
        </w:tc>
        <w:tc>
          <w:tcPr>
            <w:tcW w:w="831" w:type="dxa"/>
          </w:tcPr>
          <w:p w:rsidR="00B51335" w:rsidRPr="00EF2440" w:rsidRDefault="00B51335" w:rsidP="00A169B7">
            <w:pPr>
              <w:rPr>
                <w:sz w:val="16"/>
                <w:szCs w:val="16"/>
              </w:rPr>
            </w:pPr>
            <w:r w:rsidRPr="00EF2440">
              <w:rPr>
                <w:sz w:val="16"/>
                <w:szCs w:val="16"/>
              </w:rPr>
              <w:t>45.41%</w:t>
            </w:r>
          </w:p>
        </w:tc>
        <w:tc>
          <w:tcPr>
            <w:tcW w:w="736" w:type="dxa"/>
          </w:tcPr>
          <w:p w:rsidR="00B51335" w:rsidRPr="00EF2440" w:rsidRDefault="00B51335" w:rsidP="00A169B7">
            <w:pPr>
              <w:rPr>
                <w:sz w:val="16"/>
                <w:szCs w:val="16"/>
              </w:rPr>
            </w:pPr>
            <w:r w:rsidRPr="00EF2440">
              <w:rPr>
                <w:sz w:val="16"/>
                <w:szCs w:val="16"/>
              </w:rPr>
              <w:t>54.41%</w:t>
            </w:r>
          </w:p>
        </w:tc>
        <w:tc>
          <w:tcPr>
            <w:tcW w:w="736" w:type="dxa"/>
          </w:tcPr>
          <w:p w:rsidR="00B51335" w:rsidRPr="00EF2440" w:rsidRDefault="00B51335" w:rsidP="00A169B7">
            <w:pPr>
              <w:rPr>
                <w:sz w:val="16"/>
                <w:szCs w:val="16"/>
              </w:rPr>
            </w:pPr>
            <w:r w:rsidRPr="00EF2440">
              <w:rPr>
                <w:sz w:val="16"/>
                <w:szCs w:val="16"/>
              </w:rPr>
              <w:t>54.41%</w:t>
            </w:r>
          </w:p>
        </w:tc>
        <w:tc>
          <w:tcPr>
            <w:tcW w:w="736" w:type="dxa"/>
          </w:tcPr>
          <w:p w:rsidR="00B51335" w:rsidRPr="00EF2440" w:rsidRDefault="00B51335" w:rsidP="00A169B7">
            <w:pPr>
              <w:rPr>
                <w:sz w:val="16"/>
                <w:szCs w:val="16"/>
              </w:rPr>
            </w:pPr>
            <w:r w:rsidRPr="00EF2440">
              <w:rPr>
                <w:sz w:val="16"/>
                <w:szCs w:val="16"/>
              </w:rPr>
              <w:t>54.41%</w:t>
            </w:r>
          </w:p>
        </w:tc>
        <w:tc>
          <w:tcPr>
            <w:tcW w:w="826" w:type="dxa"/>
          </w:tcPr>
          <w:p w:rsidR="00B51335" w:rsidRPr="00EF2440" w:rsidRDefault="00B51335" w:rsidP="00A169B7">
            <w:pPr>
              <w:rPr>
                <w:sz w:val="16"/>
                <w:szCs w:val="16"/>
              </w:rPr>
            </w:pPr>
            <w:r w:rsidRPr="00EF2440">
              <w:rPr>
                <w:sz w:val="16"/>
                <w:szCs w:val="16"/>
              </w:rPr>
              <w:t>54.41%</w:t>
            </w:r>
          </w:p>
        </w:tc>
        <w:tc>
          <w:tcPr>
            <w:tcW w:w="843" w:type="dxa"/>
          </w:tcPr>
          <w:p w:rsidR="00B51335" w:rsidRPr="00EF2440" w:rsidRDefault="00B51335" w:rsidP="00A169B7">
            <w:pPr>
              <w:rPr>
                <w:sz w:val="16"/>
                <w:szCs w:val="16"/>
              </w:rPr>
            </w:pPr>
            <w:r w:rsidRPr="00EF2440">
              <w:rPr>
                <w:sz w:val="16"/>
                <w:szCs w:val="16"/>
              </w:rPr>
              <w:t>66.41%</w:t>
            </w:r>
          </w:p>
        </w:tc>
        <w:tc>
          <w:tcPr>
            <w:tcW w:w="831" w:type="dxa"/>
          </w:tcPr>
          <w:p w:rsidR="00B51335" w:rsidRPr="00EF2440" w:rsidRDefault="00B51335" w:rsidP="00A169B7">
            <w:pPr>
              <w:rPr>
                <w:sz w:val="16"/>
                <w:szCs w:val="16"/>
              </w:rPr>
            </w:pPr>
            <w:r w:rsidRPr="00EF2440">
              <w:rPr>
                <w:sz w:val="16"/>
                <w:szCs w:val="16"/>
              </w:rPr>
              <w:t>76.52%</w:t>
            </w:r>
          </w:p>
        </w:tc>
        <w:tc>
          <w:tcPr>
            <w:tcW w:w="943" w:type="dxa"/>
          </w:tcPr>
          <w:p w:rsidR="00B51335" w:rsidRPr="00EF2440" w:rsidRDefault="00B51335" w:rsidP="00A169B7">
            <w:pPr>
              <w:rPr>
                <w:sz w:val="16"/>
                <w:szCs w:val="16"/>
              </w:rPr>
            </w:pPr>
            <w:r w:rsidRPr="00EF2440">
              <w:rPr>
                <w:sz w:val="16"/>
                <w:szCs w:val="16"/>
              </w:rPr>
              <w:t>89.02%</w:t>
            </w:r>
          </w:p>
        </w:tc>
        <w:tc>
          <w:tcPr>
            <w:tcW w:w="827" w:type="dxa"/>
          </w:tcPr>
          <w:p w:rsidR="00B51335" w:rsidRPr="00EF2440" w:rsidRDefault="00B51335" w:rsidP="00A169B7">
            <w:pPr>
              <w:rPr>
                <w:sz w:val="16"/>
                <w:szCs w:val="16"/>
              </w:rPr>
            </w:pPr>
            <w:r w:rsidRPr="00EF2440">
              <w:rPr>
                <w:sz w:val="16"/>
                <w:szCs w:val="16"/>
              </w:rPr>
              <w:t>100 %</w:t>
            </w:r>
          </w:p>
        </w:tc>
        <w:tc>
          <w:tcPr>
            <w:tcW w:w="768" w:type="dxa"/>
          </w:tcPr>
          <w:p w:rsidR="00B51335" w:rsidRPr="00EF2440" w:rsidRDefault="00B51335" w:rsidP="00A169B7">
            <w:pPr>
              <w:rPr>
                <w:sz w:val="16"/>
                <w:szCs w:val="16"/>
              </w:rPr>
            </w:pPr>
            <w:r>
              <w:rPr>
                <w:sz w:val="16"/>
                <w:szCs w:val="16"/>
              </w:rPr>
              <w:t>100</w:t>
            </w:r>
            <w:r w:rsidRPr="00EF2440">
              <w:rPr>
                <w:sz w:val="16"/>
                <w:szCs w:val="16"/>
              </w:rPr>
              <w:t>%</w:t>
            </w:r>
          </w:p>
        </w:tc>
      </w:tr>
      <w:tr w:rsidR="00B51335" w:rsidRPr="00B138F3" w:rsidTr="008D5356">
        <w:trPr>
          <w:trHeight w:val="404"/>
          <w:jc w:val="center"/>
        </w:trPr>
        <w:tc>
          <w:tcPr>
            <w:tcW w:w="1639" w:type="dxa"/>
            <w:vAlign w:val="center"/>
          </w:tcPr>
          <w:p w:rsidR="00B51335" w:rsidRPr="00362494" w:rsidRDefault="00B51335" w:rsidP="00A169B7">
            <w:pPr>
              <w:jc w:val="center"/>
              <w:rPr>
                <w:rFonts w:ascii="Sylfaen" w:hAnsi="Sylfaen" w:cs="Sylfaen"/>
                <w:lang w:val="en-US"/>
              </w:rPr>
            </w:pPr>
            <w:r w:rsidRPr="00362494">
              <w:rPr>
                <w:rFonts w:ascii="Sylfaen" w:hAnsi="Sylfaen" w:cs="Sylfaen"/>
                <w:lang w:val="en-US"/>
              </w:rPr>
              <w:t>3</w:t>
            </w:r>
          </w:p>
        </w:tc>
        <w:tc>
          <w:tcPr>
            <w:tcW w:w="1966" w:type="dxa"/>
            <w:vAlign w:val="center"/>
          </w:tcPr>
          <w:p w:rsidR="00B51335" w:rsidRPr="00362494" w:rsidRDefault="00B51335" w:rsidP="00A169B7">
            <w:pPr>
              <w:jc w:val="center"/>
              <w:rPr>
                <w:rFonts w:ascii="Calibri" w:hAnsi="Calibri" w:cs="Calibri"/>
                <w:lang w:val="en-US"/>
              </w:rPr>
            </w:pPr>
            <w:r w:rsidRPr="00362494">
              <w:rPr>
                <w:rFonts w:ascii="Calibri" w:hAnsi="Calibri" w:cs="Calibri"/>
                <w:lang w:val="en-US"/>
              </w:rPr>
              <w:t>3211300</w:t>
            </w:r>
          </w:p>
        </w:tc>
        <w:tc>
          <w:tcPr>
            <w:tcW w:w="1601" w:type="dxa"/>
            <w:vAlign w:val="center"/>
          </w:tcPr>
          <w:p w:rsidR="00B51335" w:rsidRPr="00362494" w:rsidRDefault="00B51335" w:rsidP="003E6F30">
            <w:pPr>
              <w:rPr>
                <w:rFonts w:ascii="Sylfaen" w:hAnsi="Sylfaen" w:cs="Sylfaen"/>
                <w:lang w:val="en-US"/>
              </w:rPr>
            </w:pPr>
            <w:r w:rsidRPr="00362494">
              <w:rPr>
                <w:rFonts w:ascii="Sylfaen" w:hAnsi="Sylfaen" w:cs="Sylfaen"/>
                <w:lang w:val="en-US"/>
              </w:rPr>
              <w:t>Рис</w:t>
            </w:r>
          </w:p>
        </w:tc>
        <w:tc>
          <w:tcPr>
            <w:tcW w:w="943" w:type="dxa"/>
          </w:tcPr>
          <w:p w:rsidR="00B51335" w:rsidRPr="00EF2440" w:rsidRDefault="00B51335" w:rsidP="00A169B7">
            <w:pPr>
              <w:rPr>
                <w:b/>
                <w:sz w:val="16"/>
                <w:szCs w:val="16"/>
              </w:rPr>
            </w:pPr>
            <w:r w:rsidRPr="00EF2440">
              <w:rPr>
                <w:b/>
                <w:sz w:val="16"/>
                <w:szCs w:val="16"/>
              </w:rPr>
              <w:t>10.11%</w:t>
            </w:r>
          </w:p>
        </w:tc>
        <w:tc>
          <w:tcPr>
            <w:tcW w:w="943" w:type="dxa"/>
          </w:tcPr>
          <w:p w:rsidR="00B51335" w:rsidRPr="00EF2440" w:rsidRDefault="00B51335" w:rsidP="00A169B7">
            <w:pPr>
              <w:rPr>
                <w:b/>
                <w:sz w:val="16"/>
                <w:szCs w:val="16"/>
              </w:rPr>
            </w:pPr>
            <w:r w:rsidRPr="00EF2440">
              <w:rPr>
                <w:b/>
                <w:sz w:val="16"/>
                <w:szCs w:val="16"/>
              </w:rPr>
              <w:t>22.11%</w:t>
            </w:r>
          </w:p>
        </w:tc>
        <w:tc>
          <w:tcPr>
            <w:tcW w:w="736" w:type="dxa"/>
          </w:tcPr>
          <w:p w:rsidR="00B51335" w:rsidRPr="00EF2440" w:rsidRDefault="00B51335" w:rsidP="00A169B7">
            <w:pPr>
              <w:rPr>
                <w:b/>
                <w:sz w:val="16"/>
                <w:szCs w:val="16"/>
              </w:rPr>
            </w:pPr>
            <w:r w:rsidRPr="00EF2440">
              <w:rPr>
                <w:b/>
                <w:sz w:val="16"/>
                <w:szCs w:val="16"/>
              </w:rPr>
              <w:t>34.11%</w:t>
            </w:r>
          </w:p>
        </w:tc>
        <w:tc>
          <w:tcPr>
            <w:tcW w:w="831" w:type="dxa"/>
          </w:tcPr>
          <w:p w:rsidR="00B51335" w:rsidRPr="00EF2440" w:rsidRDefault="00B51335" w:rsidP="00A169B7">
            <w:pPr>
              <w:rPr>
                <w:b/>
                <w:sz w:val="16"/>
                <w:szCs w:val="16"/>
              </w:rPr>
            </w:pPr>
            <w:r w:rsidRPr="00EF2440">
              <w:rPr>
                <w:b/>
                <w:sz w:val="16"/>
                <w:szCs w:val="16"/>
              </w:rPr>
              <w:t>45.41%</w:t>
            </w:r>
          </w:p>
        </w:tc>
        <w:tc>
          <w:tcPr>
            <w:tcW w:w="736" w:type="dxa"/>
          </w:tcPr>
          <w:p w:rsidR="00B51335" w:rsidRPr="00EF2440" w:rsidRDefault="00B51335" w:rsidP="00A169B7">
            <w:pPr>
              <w:rPr>
                <w:b/>
                <w:sz w:val="16"/>
                <w:szCs w:val="16"/>
              </w:rPr>
            </w:pPr>
            <w:r w:rsidRPr="00EF2440">
              <w:rPr>
                <w:b/>
                <w:sz w:val="16"/>
                <w:szCs w:val="16"/>
              </w:rPr>
              <w:t>54.41%</w:t>
            </w:r>
          </w:p>
        </w:tc>
        <w:tc>
          <w:tcPr>
            <w:tcW w:w="736" w:type="dxa"/>
          </w:tcPr>
          <w:p w:rsidR="00B51335" w:rsidRPr="00EF2440" w:rsidRDefault="00B51335" w:rsidP="00A169B7">
            <w:pPr>
              <w:rPr>
                <w:b/>
                <w:sz w:val="16"/>
                <w:szCs w:val="16"/>
              </w:rPr>
            </w:pPr>
            <w:r w:rsidRPr="00EF2440">
              <w:rPr>
                <w:b/>
                <w:sz w:val="16"/>
                <w:szCs w:val="16"/>
              </w:rPr>
              <w:t>54.41%</w:t>
            </w:r>
          </w:p>
        </w:tc>
        <w:tc>
          <w:tcPr>
            <w:tcW w:w="736" w:type="dxa"/>
          </w:tcPr>
          <w:p w:rsidR="00B51335" w:rsidRPr="00EF2440" w:rsidRDefault="00B51335" w:rsidP="00A169B7">
            <w:pPr>
              <w:rPr>
                <w:b/>
                <w:sz w:val="16"/>
                <w:szCs w:val="16"/>
              </w:rPr>
            </w:pPr>
            <w:r w:rsidRPr="00EF2440">
              <w:rPr>
                <w:b/>
                <w:sz w:val="16"/>
                <w:szCs w:val="16"/>
              </w:rPr>
              <w:t>54.41%</w:t>
            </w:r>
          </w:p>
        </w:tc>
        <w:tc>
          <w:tcPr>
            <w:tcW w:w="826" w:type="dxa"/>
          </w:tcPr>
          <w:p w:rsidR="00B51335" w:rsidRPr="00EF2440" w:rsidRDefault="00B51335" w:rsidP="00A169B7">
            <w:pPr>
              <w:rPr>
                <w:b/>
                <w:sz w:val="16"/>
                <w:szCs w:val="16"/>
              </w:rPr>
            </w:pPr>
            <w:r w:rsidRPr="00EF2440">
              <w:rPr>
                <w:b/>
                <w:sz w:val="16"/>
                <w:szCs w:val="16"/>
              </w:rPr>
              <w:t>54.41%</w:t>
            </w:r>
          </w:p>
        </w:tc>
        <w:tc>
          <w:tcPr>
            <w:tcW w:w="843" w:type="dxa"/>
          </w:tcPr>
          <w:p w:rsidR="00B51335" w:rsidRPr="00EF2440" w:rsidRDefault="00B51335" w:rsidP="00A169B7">
            <w:pPr>
              <w:rPr>
                <w:b/>
                <w:sz w:val="16"/>
                <w:szCs w:val="16"/>
              </w:rPr>
            </w:pPr>
            <w:r w:rsidRPr="00EF2440">
              <w:rPr>
                <w:b/>
                <w:sz w:val="16"/>
                <w:szCs w:val="16"/>
              </w:rPr>
              <w:t>66.41%</w:t>
            </w:r>
          </w:p>
        </w:tc>
        <w:tc>
          <w:tcPr>
            <w:tcW w:w="831" w:type="dxa"/>
          </w:tcPr>
          <w:p w:rsidR="00B51335" w:rsidRPr="00EF2440" w:rsidRDefault="00B51335" w:rsidP="00A169B7">
            <w:pPr>
              <w:rPr>
                <w:b/>
                <w:sz w:val="16"/>
                <w:szCs w:val="16"/>
              </w:rPr>
            </w:pPr>
            <w:r w:rsidRPr="00EF2440">
              <w:rPr>
                <w:b/>
                <w:sz w:val="16"/>
                <w:szCs w:val="16"/>
              </w:rPr>
              <w:t>76.52%</w:t>
            </w:r>
          </w:p>
        </w:tc>
        <w:tc>
          <w:tcPr>
            <w:tcW w:w="943" w:type="dxa"/>
          </w:tcPr>
          <w:p w:rsidR="00B51335" w:rsidRPr="00EF2440" w:rsidRDefault="00B51335" w:rsidP="00A169B7">
            <w:pPr>
              <w:rPr>
                <w:b/>
                <w:sz w:val="16"/>
                <w:szCs w:val="16"/>
              </w:rPr>
            </w:pPr>
            <w:r w:rsidRPr="00EF2440">
              <w:rPr>
                <w:b/>
                <w:sz w:val="16"/>
                <w:szCs w:val="16"/>
              </w:rPr>
              <w:t>89.02%</w:t>
            </w:r>
          </w:p>
        </w:tc>
        <w:tc>
          <w:tcPr>
            <w:tcW w:w="827" w:type="dxa"/>
          </w:tcPr>
          <w:p w:rsidR="00B51335" w:rsidRPr="00EF2440" w:rsidRDefault="00B51335" w:rsidP="00A169B7">
            <w:pPr>
              <w:rPr>
                <w:b/>
                <w:sz w:val="16"/>
                <w:szCs w:val="16"/>
              </w:rPr>
            </w:pPr>
            <w:r w:rsidRPr="00EF2440">
              <w:rPr>
                <w:b/>
                <w:sz w:val="16"/>
                <w:szCs w:val="16"/>
              </w:rPr>
              <w:t>100 %</w:t>
            </w:r>
          </w:p>
        </w:tc>
        <w:tc>
          <w:tcPr>
            <w:tcW w:w="768" w:type="dxa"/>
          </w:tcPr>
          <w:p w:rsidR="00B51335" w:rsidRPr="00EF2440" w:rsidRDefault="00B51335" w:rsidP="00A169B7">
            <w:pPr>
              <w:rPr>
                <w:b/>
                <w:sz w:val="16"/>
                <w:szCs w:val="16"/>
              </w:rPr>
            </w:pPr>
            <w:r w:rsidRPr="00EF2440">
              <w:rPr>
                <w:b/>
                <w:sz w:val="16"/>
                <w:szCs w:val="16"/>
              </w:rPr>
              <w:t>100 %</w:t>
            </w:r>
          </w:p>
        </w:tc>
      </w:tr>
      <w:tr w:rsidR="00B51335" w:rsidRPr="00B138F3" w:rsidTr="008D5356">
        <w:trPr>
          <w:trHeight w:val="404"/>
          <w:jc w:val="center"/>
        </w:trPr>
        <w:tc>
          <w:tcPr>
            <w:tcW w:w="1639" w:type="dxa"/>
            <w:vAlign w:val="center"/>
          </w:tcPr>
          <w:p w:rsidR="00B51335" w:rsidRPr="00362494" w:rsidRDefault="00B51335" w:rsidP="00A169B7">
            <w:pPr>
              <w:jc w:val="center"/>
              <w:rPr>
                <w:rFonts w:ascii="Sylfaen" w:hAnsi="Sylfaen" w:cs="Sylfaen"/>
                <w:lang w:val="en-US"/>
              </w:rPr>
            </w:pPr>
            <w:r w:rsidRPr="00362494">
              <w:rPr>
                <w:rFonts w:ascii="Sylfaen" w:hAnsi="Sylfaen" w:cs="Sylfaen"/>
                <w:lang w:val="en-US"/>
              </w:rPr>
              <w:t>4</w:t>
            </w:r>
          </w:p>
        </w:tc>
        <w:tc>
          <w:tcPr>
            <w:tcW w:w="1966" w:type="dxa"/>
            <w:vAlign w:val="center"/>
          </w:tcPr>
          <w:p w:rsidR="00B51335" w:rsidRPr="00362494" w:rsidRDefault="00B51335" w:rsidP="00A169B7">
            <w:pPr>
              <w:jc w:val="center"/>
              <w:rPr>
                <w:rFonts w:ascii="Calibri" w:hAnsi="Calibri" w:cs="Calibri"/>
                <w:lang w:val="en-US"/>
              </w:rPr>
            </w:pPr>
            <w:r w:rsidRPr="00362494">
              <w:rPr>
                <w:rFonts w:ascii="Calibri" w:hAnsi="Calibri" w:cs="Calibri"/>
                <w:lang w:val="en-US"/>
              </w:rPr>
              <w:t>15616000</w:t>
            </w:r>
          </w:p>
        </w:tc>
        <w:tc>
          <w:tcPr>
            <w:tcW w:w="1601" w:type="dxa"/>
            <w:vAlign w:val="center"/>
          </w:tcPr>
          <w:p w:rsidR="00B51335" w:rsidRPr="00362494" w:rsidRDefault="00B51335" w:rsidP="003E6F30">
            <w:pPr>
              <w:rPr>
                <w:rFonts w:ascii="Sylfaen" w:hAnsi="Sylfaen" w:cs="Sylfaen"/>
                <w:lang w:val="en-US"/>
              </w:rPr>
            </w:pPr>
            <w:r w:rsidRPr="00362494">
              <w:rPr>
                <w:rFonts w:ascii="Sylfaen" w:hAnsi="Sylfaen" w:cs="Sylfaen"/>
                <w:lang w:val="en-US"/>
              </w:rPr>
              <w:t>Гречка</w:t>
            </w:r>
          </w:p>
        </w:tc>
        <w:tc>
          <w:tcPr>
            <w:tcW w:w="943" w:type="dxa"/>
          </w:tcPr>
          <w:p w:rsidR="00B51335" w:rsidRPr="00EF2440" w:rsidRDefault="00B51335" w:rsidP="00A169B7">
            <w:pPr>
              <w:rPr>
                <w:sz w:val="16"/>
                <w:szCs w:val="16"/>
              </w:rPr>
            </w:pPr>
            <w:r w:rsidRPr="00EF2440">
              <w:rPr>
                <w:sz w:val="16"/>
                <w:szCs w:val="16"/>
              </w:rPr>
              <w:t>10.11%</w:t>
            </w:r>
          </w:p>
        </w:tc>
        <w:tc>
          <w:tcPr>
            <w:tcW w:w="943" w:type="dxa"/>
          </w:tcPr>
          <w:p w:rsidR="00B51335" w:rsidRPr="00EF2440" w:rsidRDefault="00B51335" w:rsidP="00A169B7">
            <w:pPr>
              <w:rPr>
                <w:sz w:val="16"/>
                <w:szCs w:val="16"/>
              </w:rPr>
            </w:pPr>
            <w:r w:rsidRPr="00EF2440">
              <w:rPr>
                <w:sz w:val="16"/>
                <w:szCs w:val="16"/>
              </w:rPr>
              <w:t>22.11%</w:t>
            </w:r>
          </w:p>
        </w:tc>
        <w:tc>
          <w:tcPr>
            <w:tcW w:w="736" w:type="dxa"/>
          </w:tcPr>
          <w:p w:rsidR="00B51335" w:rsidRPr="00EF2440" w:rsidRDefault="00B51335" w:rsidP="00A169B7">
            <w:pPr>
              <w:rPr>
                <w:sz w:val="16"/>
                <w:szCs w:val="16"/>
              </w:rPr>
            </w:pPr>
            <w:r w:rsidRPr="00EF2440">
              <w:rPr>
                <w:sz w:val="16"/>
                <w:szCs w:val="16"/>
              </w:rPr>
              <w:t>34.11%</w:t>
            </w:r>
          </w:p>
        </w:tc>
        <w:tc>
          <w:tcPr>
            <w:tcW w:w="831" w:type="dxa"/>
          </w:tcPr>
          <w:p w:rsidR="00B51335" w:rsidRPr="00EF2440" w:rsidRDefault="00B51335" w:rsidP="00A169B7">
            <w:pPr>
              <w:rPr>
                <w:sz w:val="16"/>
                <w:szCs w:val="16"/>
              </w:rPr>
            </w:pPr>
            <w:r w:rsidRPr="00EF2440">
              <w:rPr>
                <w:sz w:val="16"/>
                <w:szCs w:val="16"/>
              </w:rPr>
              <w:t>45.41%</w:t>
            </w:r>
          </w:p>
        </w:tc>
        <w:tc>
          <w:tcPr>
            <w:tcW w:w="736" w:type="dxa"/>
          </w:tcPr>
          <w:p w:rsidR="00B51335" w:rsidRPr="00EF2440" w:rsidRDefault="00B51335" w:rsidP="00A169B7">
            <w:pPr>
              <w:rPr>
                <w:sz w:val="16"/>
                <w:szCs w:val="16"/>
              </w:rPr>
            </w:pPr>
            <w:r w:rsidRPr="00EF2440">
              <w:rPr>
                <w:sz w:val="16"/>
                <w:szCs w:val="16"/>
              </w:rPr>
              <w:t>54.41%</w:t>
            </w:r>
          </w:p>
        </w:tc>
        <w:tc>
          <w:tcPr>
            <w:tcW w:w="736" w:type="dxa"/>
          </w:tcPr>
          <w:p w:rsidR="00B51335" w:rsidRPr="00EF2440" w:rsidRDefault="00B51335" w:rsidP="00A169B7">
            <w:pPr>
              <w:rPr>
                <w:sz w:val="16"/>
                <w:szCs w:val="16"/>
              </w:rPr>
            </w:pPr>
            <w:r w:rsidRPr="00EF2440">
              <w:rPr>
                <w:sz w:val="16"/>
                <w:szCs w:val="16"/>
              </w:rPr>
              <w:t>54.41%</w:t>
            </w:r>
          </w:p>
        </w:tc>
        <w:tc>
          <w:tcPr>
            <w:tcW w:w="736" w:type="dxa"/>
          </w:tcPr>
          <w:p w:rsidR="00B51335" w:rsidRPr="00EF2440" w:rsidRDefault="00B51335" w:rsidP="00A169B7">
            <w:pPr>
              <w:rPr>
                <w:sz w:val="16"/>
                <w:szCs w:val="16"/>
              </w:rPr>
            </w:pPr>
            <w:r w:rsidRPr="00EF2440">
              <w:rPr>
                <w:sz w:val="16"/>
                <w:szCs w:val="16"/>
              </w:rPr>
              <w:t>54.41%</w:t>
            </w:r>
          </w:p>
        </w:tc>
        <w:tc>
          <w:tcPr>
            <w:tcW w:w="826" w:type="dxa"/>
          </w:tcPr>
          <w:p w:rsidR="00B51335" w:rsidRPr="00EF2440" w:rsidRDefault="00B51335" w:rsidP="00A169B7">
            <w:pPr>
              <w:rPr>
                <w:sz w:val="16"/>
                <w:szCs w:val="16"/>
              </w:rPr>
            </w:pPr>
            <w:r w:rsidRPr="00EF2440">
              <w:rPr>
                <w:sz w:val="16"/>
                <w:szCs w:val="16"/>
              </w:rPr>
              <w:t>54.41%</w:t>
            </w:r>
          </w:p>
        </w:tc>
        <w:tc>
          <w:tcPr>
            <w:tcW w:w="843" w:type="dxa"/>
          </w:tcPr>
          <w:p w:rsidR="00B51335" w:rsidRPr="00EF2440" w:rsidRDefault="00B51335" w:rsidP="00A169B7">
            <w:pPr>
              <w:rPr>
                <w:sz w:val="16"/>
                <w:szCs w:val="16"/>
              </w:rPr>
            </w:pPr>
            <w:r w:rsidRPr="00EF2440">
              <w:rPr>
                <w:sz w:val="16"/>
                <w:szCs w:val="16"/>
              </w:rPr>
              <w:t>66.41%</w:t>
            </w:r>
          </w:p>
        </w:tc>
        <w:tc>
          <w:tcPr>
            <w:tcW w:w="831" w:type="dxa"/>
          </w:tcPr>
          <w:p w:rsidR="00B51335" w:rsidRPr="00EF2440" w:rsidRDefault="00B51335" w:rsidP="00A169B7">
            <w:pPr>
              <w:rPr>
                <w:sz w:val="16"/>
                <w:szCs w:val="16"/>
              </w:rPr>
            </w:pPr>
            <w:r w:rsidRPr="00EF2440">
              <w:rPr>
                <w:sz w:val="16"/>
                <w:szCs w:val="16"/>
              </w:rPr>
              <w:t>76.52%</w:t>
            </w:r>
          </w:p>
        </w:tc>
        <w:tc>
          <w:tcPr>
            <w:tcW w:w="943" w:type="dxa"/>
          </w:tcPr>
          <w:p w:rsidR="00B51335" w:rsidRPr="00EF2440" w:rsidRDefault="00B51335" w:rsidP="00A169B7">
            <w:pPr>
              <w:rPr>
                <w:sz w:val="16"/>
                <w:szCs w:val="16"/>
              </w:rPr>
            </w:pPr>
            <w:r w:rsidRPr="00EF2440">
              <w:rPr>
                <w:sz w:val="16"/>
                <w:szCs w:val="16"/>
              </w:rPr>
              <w:t>89.02%</w:t>
            </w:r>
          </w:p>
        </w:tc>
        <w:tc>
          <w:tcPr>
            <w:tcW w:w="827" w:type="dxa"/>
          </w:tcPr>
          <w:p w:rsidR="00B51335" w:rsidRPr="00EF2440" w:rsidRDefault="00B51335" w:rsidP="00A169B7">
            <w:pPr>
              <w:rPr>
                <w:sz w:val="16"/>
                <w:szCs w:val="16"/>
              </w:rPr>
            </w:pPr>
            <w:r w:rsidRPr="00EF2440">
              <w:rPr>
                <w:sz w:val="16"/>
                <w:szCs w:val="16"/>
              </w:rPr>
              <w:t>100 %</w:t>
            </w:r>
          </w:p>
        </w:tc>
        <w:tc>
          <w:tcPr>
            <w:tcW w:w="768" w:type="dxa"/>
          </w:tcPr>
          <w:p w:rsidR="00B51335" w:rsidRPr="00EF2440" w:rsidRDefault="00B51335" w:rsidP="00A169B7">
            <w:pPr>
              <w:rPr>
                <w:sz w:val="16"/>
                <w:szCs w:val="16"/>
              </w:rPr>
            </w:pPr>
            <w:r>
              <w:rPr>
                <w:sz w:val="16"/>
                <w:szCs w:val="16"/>
              </w:rPr>
              <w:t>100</w:t>
            </w:r>
            <w:r w:rsidRPr="00EF2440">
              <w:rPr>
                <w:sz w:val="16"/>
                <w:szCs w:val="16"/>
              </w:rPr>
              <w:t>%</w:t>
            </w:r>
          </w:p>
        </w:tc>
      </w:tr>
      <w:tr w:rsidR="00B51335" w:rsidRPr="00B138F3" w:rsidTr="008D5356">
        <w:trPr>
          <w:trHeight w:val="404"/>
          <w:jc w:val="center"/>
        </w:trPr>
        <w:tc>
          <w:tcPr>
            <w:tcW w:w="1639" w:type="dxa"/>
            <w:vAlign w:val="center"/>
          </w:tcPr>
          <w:p w:rsidR="00B51335" w:rsidRPr="00362494" w:rsidRDefault="00B51335" w:rsidP="00A169B7">
            <w:pPr>
              <w:jc w:val="center"/>
              <w:rPr>
                <w:rFonts w:ascii="Sylfaen" w:hAnsi="Sylfaen" w:cs="Sylfaen"/>
                <w:lang w:val="en-US"/>
              </w:rPr>
            </w:pPr>
            <w:r w:rsidRPr="00362494">
              <w:rPr>
                <w:rFonts w:ascii="Sylfaen" w:hAnsi="Sylfaen" w:cs="Sylfaen"/>
                <w:lang w:val="en-US"/>
              </w:rPr>
              <w:t>5</w:t>
            </w:r>
          </w:p>
        </w:tc>
        <w:tc>
          <w:tcPr>
            <w:tcW w:w="1966" w:type="dxa"/>
            <w:vAlign w:val="center"/>
          </w:tcPr>
          <w:p w:rsidR="00B51335" w:rsidRPr="00362494" w:rsidRDefault="00B51335" w:rsidP="00A169B7">
            <w:pPr>
              <w:jc w:val="center"/>
              <w:rPr>
                <w:rFonts w:ascii="Calibri" w:hAnsi="Calibri" w:cs="Calibri"/>
                <w:lang w:val="en-US"/>
              </w:rPr>
            </w:pPr>
            <w:r w:rsidRPr="00362494">
              <w:rPr>
                <w:rFonts w:ascii="Calibri" w:hAnsi="Calibri" w:cs="Calibri"/>
                <w:lang w:val="en-US"/>
              </w:rPr>
              <w:t>15851100</w:t>
            </w:r>
          </w:p>
        </w:tc>
        <w:tc>
          <w:tcPr>
            <w:tcW w:w="1601" w:type="dxa"/>
            <w:vAlign w:val="center"/>
          </w:tcPr>
          <w:p w:rsidR="00B51335" w:rsidRPr="00362494" w:rsidRDefault="00B51335" w:rsidP="003E6F30">
            <w:pPr>
              <w:rPr>
                <w:rFonts w:ascii="Calibri" w:hAnsi="Calibri" w:cs="Calibri"/>
              </w:rPr>
            </w:pPr>
            <w:r w:rsidRPr="00362494">
              <w:rPr>
                <w:rFonts w:ascii="Sylfaen" w:hAnsi="Sylfaen" w:cs="Sylfaen"/>
              </w:rPr>
              <w:t>макароны</w:t>
            </w:r>
          </w:p>
        </w:tc>
        <w:tc>
          <w:tcPr>
            <w:tcW w:w="943" w:type="dxa"/>
          </w:tcPr>
          <w:p w:rsidR="00B51335" w:rsidRPr="00EF2440" w:rsidRDefault="00B51335" w:rsidP="00A169B7">
            <w:pPr>
              <w:rPr>
                <w:sz w:val="16"/>
                <w:szCs w:val="16"/>
              </w:rPr>
            </w:pPr>
            <w:r w:rsidRPr="00EF2440">
              <w:rPr>
                <w:sz w:val="16"/>
                <w:szCs w:val="16"/>
              </w:rPr>
              <w:t>10.11%</w:t>
            </w:r>
          </w:p>
        </w:tc>
        <w:tc>
          <w:tcPr>
            <w:tcW w:w="943" w:type="dxa"/>
          </w:tcPr>
          <w:p w:rsidR="00B51335" w:rsidRPr="00EF2440" w:rsidRDefault="00B51335" w:rsidP="00A169B7">
            <w:pPr>
              <w:rPr>
                <w:sz w:val="16"/>
                <w:szCs w:val="16"/>
              </w:rPr>
            </w:pPr>
            <w:r w:rsidRPr="00EF2440">
              <w:rPr>
                <w:sz w:val="16"/>
                <w:szCs w:val="16"/>
              </w:rPr>
              <w:t>22.11%</w:t>
            </w:r>
          </w:p>
        </w:tc>
        <w:tc>
          <w:tcPr>
            <w:tcW w:w="736" w:type="dxa"/>
          </w:tcPr>
          <w:p w:rsidR="00B51335" w:rsidRPr="00EF2440" w:rsidRDefault="00B51335" w:rsidP="00A169B7">
            <w:pPr>
              <w:rPr>
                <w:sz w:val="16"/>
                <w:szCs w:val="16"/>
              </w:rPr>
            </w:pPr>
            <w:r w:rsidRPr="00EF2440">
              <w:rPr>
                <w:sz w:val="16"/>
                <w:szCs w:val="16"/>
              </w:rPr>
              <w:t>34.11%</w:t>
            </w:r>
          </w:p>
        </w:tc>
        <w:tc>
          <w:tcPr>
            <w:tcW w:w="831" w:type="dxa"/>
          </w:tcPr>
          <w:p w:rsidR="00B51335" w:rsidRPr="00EF2440" w:rsidRDefault="00B51335" w:rsidP="00A169B7">
            <w:pPr>
              <w:rPr>
                <w:sz w:val="16"/>
                <w:szCs w:val="16"/>
              </w:rPr>
            </w:pPr>
            <w:r w:rsidRPr="00EF2440">
              <w:rPr>
                <w:sz w:val="16"/>
                <w:szCs w:val="16"/>
              </w:rPr>
              <w:t>45.41%</w:t>
            </w:r>
          </w:p>
        </w:tc>
        <w:tc>
          <w:tcPr>
            <w:tcW w:w="736" w:type="dxa"/>
          </w:tcPr>
          <w:p w:rsidR="00B51335" w:rsidRPr="00EF2440" w:rsidRDefault="00B51335" w:rsidP="00A169B7">
            <w:pPr>
              <w:rPr>
                <w:sz w:val="16"/>
                <w:szCs w:val="16"/>
              </w:rPr>
            </w:pPr>
            <w:r w:rsidRPr="00EF2440">
              <w:rPr>
                <w:sz w:val="16"/>
                <w:szCs w:val="16"/>
              </w:rPr>
              <w:t>54.41%</w:t>
            </w:r>
          </w:p>
        </w:tc>
        <w:tc>
          <w:tcPr>
            <w:tcW w:w="736" w:type="dxa"/>
          </w:tcPr>
          <w:p w:rsidR="00B51335" w:rsidRPr="00EF2440" w:rsidRDefault="00B51335" w:rsidP="00A169B7">
            <w:pPr>
              <w:rPr>
                <w:sz w:val="16"/>
                <w:szCs w:val="16"/>
              </w:rPr>
            </w:pPr>
            <w:r w:rsidRPr="00EF2440">
              <w:rPr>
                <w:sz w:val="16"/>
                <w:szCs w:val="16"/>
              </w:rPr>
              <w:t>54.41%</w:t>
            </w:r>
          </w:p>
        </w:tc>
        <w:tc>
          <w:tcPr>
            <w:tcW w:w="736" w:type="dxa"/>
          </w:tcPr>
          <w:p w:rsidR="00B51335" w:rsidRPr="00EF2440" w:rsidRDefault="00B51335" w:rsidP="00A169B7">
            <w:pPr>
              <w:rPr>
                <w:sz w:val="16"/>
                <w:szCs w:val="16"/>
              </w:rPr>
            </w:pPr>
            <w:r w:rsidRPr="00EF2440">
              <w:rPr>
                <w:sz w:val="16"/>
                <w:szCs w:val="16"/>
              </w:rPr>
              <w:t>54.41%</w:t>
            </w:r>
          </w:p>
        </w:tc>
        <w:tc>
          <w:tcPr>
            <w:tcW w:w="826" w:type="dxa"/>
          </w:tcPr>
          <w:p w:rsidR="00B51335" w:rsidRPr="00EF2440" w:rsidRDefault="00B51335" w:rsidP="00A169B7">
            <w:pPr>
              <w:rPr>
                <w:sz w:val="16"/>
                <w:szCs w:val="16"/>
              </w:rPr>
            </w:pPr>
            <w:r w:rsidRPr="00EF2440">
              <w:rPr>
                <w:sz w:val="16"/>
                <w:szCs w:val="16"/>
              </w:rPr>
              <w:t>54.41%</w:t>
            </w:r>
          </w:p>
        </w:tc>
        <w:tc>
          <w:tcPr>
            <w:tcW w:w="843" w:type="dxa"/>
          </w:tcPr>
          <w:p w:rsidR="00B51335" w:rsidRPr="00EF2440" w:rsidRDefault="00B51335" w:rsidP="00A169B7">
            <w:pPr>
              <w:rPr>
                <w:sz w:val="16"/>
                <w:szCs w:val="16"/>
              </w:rPr>
            </w:pPr>
            <w:r w:rsidRPr="00EF2440">
              <w:rPr>
                <w:sz w:val="16"/>
                <w:szCs w:val="16"/>
              </w:rPr>
              <w:t>66.41%</w:t>
            </w:r>
          </w:p>
        </w:tc>
        <w:tc>
          <w:tcPr>
            <w:tcW w:w="831" w:type="dxa"/>
          </w:tcPr>
          <w:p w:rsidR="00B51335" w:rsidRPr="00EF2440" w:rsidRDefault="00B51335" w:rsidP="00A169B7">
            <w:pPr>
              <w:rPr>
                <w:sz w:val="16"/>
                <w:szCs w:val="16"/>
              </w:rPr>
            </w:pPr>
            <w:r w:rsidRPr="00EF2440">
              <w:rPr>
                <w:sz w:val="16"/>
                <w:szCs w:val="16"/>
              </w:rPr>
              <w:t>76.52%</w:t>
            </w:r>
          </w:p>
        </w:tc>
        <w:tc>
          <w:tcPr>
            <w:tcW w:w="943" w:type="dxa"/>
          </w:tcPr>
          <w:p w:rsidR="00B51335" w:rsidRPr="00EF2440" w:rsidRDefault="00B51335" w:rsidP="00A169B7">
            <w:pPr>
              <w:rPr>
                <w:sz w:val="16"/>
                <w:szCs w:val="16"/>
              </w:rPr>
            </w:pPr>
            <w:r w:rsidRPr="00EF2440">
              <w:rPr>
                <w:sz w:val="16"/>
                <w:szCs w:val="16"/>
              </w:rPr>
              <w:t>89.02%</w:t>
            </w:r>
          </w:p>
        </w:tc>
        <w:tc>
          <w:tcPr>
            <w:tcW w:w="827" w:type="dxa"/>
          </w:tcPr>
          <w:p w:rsidR="00B51335" w:rsidRPr="00EF2440" w:rsidRDefault="00B51335" w:rsidP="00A169B7">
            <w:pPr>
              <w:rPr>
                <w:sz w:val="16"/>
                <w:szCs w:val="16"/>
              </w:rPr>
            </w:pPr>
            <w:r w:rsidRPr="00EF2440">
              <w:rPr>
                <w:sz w:val="16"/>
                <w:szCs w:val="16"/>
              </w:rPr>
              <w:t>100 %</w:t>
            </w:r>
          </w:p>
        </w:tc>
        <w:tc>
          <w:tcPr>
            <w:tcW w:w="768" w:type="dxa"/>
          </w:tcPr>
          <w:p w:rsidR="00B51335" w:rsidRPr="00EF2440" w:rsidRDefault="00B51335" w:rsidP="00A169B7">
            <w:pPr>
              <w:rPr>
                <w:sz w:val="16"/>
                <w:szCs w:val="16"/>
              </w:rPr>
            </w:pPr>
            <w:r>
              <w:rPr>
                <w:sz w:val="16"/>
                <w:szCs w:val="16"/>
              </w:rPr>
              <w:t>100</w:t>
            </w:r>
            <w:r w:rsidRPr="00EF2440">
              <w:rPr>
                <w:sz w:val="16"/>
                <w:szCs w:val="16"/>
              </w:rPr>
              <w:t>%</w:t>
            </w:r>
          </w:p>
        </w:tc>
      </w:tr>
      <w:tr w:rsidR="00B51335" w:rsidRPr="00B138F3" w:rsidTr="006B338D">
        <w:trPr>
          <w:trHeight w:val="404"/>
          <w:jc w:val="center"/>
        </w:trPr>
        <w:tc>
          <w:tcPr>
            <w:tcW w:w="1639" w:type="dxa"/>
            <w:vAlign w:val="center"/>
          </w:tcPr>
          <w:p w:rsidR="00B51335" w:rsidRPr="00362494" w:rsidRDefault="00B51335" w:rsidP="00A169B7">
            <w:pPr>
              <w:jc w:val="center"/>
              <w:rPr>
                <w:rFonts w:ascii="Sylfaen" w:hAnsi="Sylfaen" w:cs="Sylfaen"/>
                <w:lang w:val="en-US"/>
              </w:rPr>
            </w:pPr>
            <w:r w:rsidRPr="00362494">
              <w:rPr>
                <w:rFonts w:ascii="Sylfaen" w:hAnsi="Sylfaen" w:cs="Sylfaen"/>
                <w:lang w:val="en-US"/>
              </w:rPr>
              <w:t>6</w:t>
            </w:r>
          </w:p>
        </w:tc>
        <w:tc>
          <w:tcPr>
            <w:tcW w:w="1966" w:type="dxa"/>
            <w:vAlign w:val="center"/>
          </w:tcPr>
          <w:p w:rsidR="00B51335" w:rsidRPr="00362494" w:rsidRDefault="00B51335" w:rsidP="00A169B7">
            <w:pPr>
              <w:jc w:val="center"/>
              <w:rPr>
                <w:rFonts w:ascii="Calibri" w:hAnsi="Calibri" w:cs="Calibri"/>
                <w:lang w:val="en-US"/>
              </w:rPr>
            </w:pPr>
            <w:r>
              <w:rPr>
                <w:rFonts w:ascii="Calibri" w:hAnsi="Calibri" w:cs="Calibri"/>
                <w:lang w:val="en-US"/>
              </w:rPr>
              <w:t>15617000</w:t>
            </w:r>
          </w:p>
        </w:tc>
        <w:tc>
          <w:tcPr>
            <w:tcW w:w="1601" w:type="dxa"/>
          </w:tcPr>
          <w:p w:rsidR="00B51335" w:rsidRPr="00334965" w:rsidRDefault="00B51335" w:rsidP="003E6F30">
            <w:pPr>
              <w:rPr>
                <w:rFonts w:ascii="Sylfaen" w:hAnsi="Sylfaen"/>
                <w:i/>
                <w:lang w:val="en-US"/>
              </w:rPr>
            </w:pPr>
            <w:r w:rsidRPr="00334965">
              <w:rPr>
                <w:rFonts w:ascii="Sylfaen" w:hAnsi="Sylfaen"/>
                <w:i/>
                <w:lang w:val="en-US"/>
              </w:rPr>
              <w:t>Пшеницная крупа</w:t>
            </w:r>
          </w:p>
        </w:tc>
        <w:tc>
          <w:tcPr>
            <w:tcW w:w="943" w:type="dxa"/>
          </w:tcPr>
          <w:p w:rsidR="00B51335" w:rsidRPr="00EF2440" w:rsidRDefault="00B51335" w:rsidP="00A169B7">
            <w:pPr>
              <w:rPr>
                <w:sz w:val="16"/>
                <w:szCs w:val="16"/>
              </w:rPr>
            </w:pPr>
            <w:r w:rsidRPr="00EF2440">
              <w:rPr>
                <w:sz w:val="16"/>
                <w:szCs w:val="16"/>
              </w:rPr>
              <w:t>10.11%</w:t>
            </w:r>
          </w:p>
        </w:tc>
        <w:tc>
          <w:tcPr>
            <w:tcW w:w="943" w:type="dxa"/>
          </w:tcPr>
          <w:p w:rsidR="00B51335" w:rsidRPr="00EF2440" w:rsidRDefault="00B51335" w:rsidP="00A169B7">
            <w:pPr>
              <w:rPr>
                <w:sz w:val="16"/>
                <w:szCs w:val="16"/>
              </w:rPr>
            </w:pPr>
            <w:r w:rsidRPr="00EF2440">
              <w:rPr>
                <w:sz w:val="16"/>
                <w:szCs w:val="16"/>
              </w:rPr>
              <w:t>22.11%</w:t>
            </w:r>
          </w:p>
        </w:tc>
        <w:tc>
          <w:tcPr>
            <w:tcW w:w="736" w:type="dxa"/>
          </w:tcPr>
          <w:p w:rsidR="00B51335" w:rsidRPr="00EF2440" w:rsidRDefault="00B51335" w:rsidP="00A169B7">
            <w:pPr>
              <w:rPr>
                <w:sz w:val="16"/>
                <w:szCs w:val="16"/>
              </w:rPr>
            </w:pPr>
            <w:r w:rsidRPr="00EF2440">
              <w:rPr>
                <w:sz w:val="16"/>
                <w:szCs w:val="16"/>
              </w:rPr>
              <w:t>34.11%</w:t>
            </w:r>
          </w:p>
        </w:tc>
        <w:tc>
          <w:tcPr>
            <w:tcW w:w="831" w:type="dxa"/>
          </w:tcPr>
          <w:p w:rsidR="00B51335" w:rsidRPr="00EF2440" w:rsidRDefault="00B51335" w:rsidP="00A169B7">
            <w:pPr>
              <w:rPr>
                <w:sz w:val="16"/>
                <w:szCs w:val="16"/>
              </w:rPr>
            </w:pPr>
            <w:r w:rsidRPr="00EF2440">
              <w:rPr>
                <w:sz w:val="16"/>
                <w:szCs w:val="16"/>
              </w:rPr>
              <w:t>45.41%</w:t>
            </w:r>
          </w:p>
        </w:tc>
        <w:tc>
          <w:tcPr>
            <w:tcW w:w="736" w:type="dxa"/>
          </w:tcPr>
          <w:p w:rsidR="00B51335" w:rsidRPr="00EF2440" w:rsidRDefault="00B51335" w:rsidP="00A169B7">
            <w:pPr>
              <w:rPr>
                <w:sz w:val="16"/>
                <w:szCs w:val="16"/>
              </w:rPr>
            </w:pPr>
            <w:r w:rsidRPr="00EF2440">
              <w:rPr>
                <w:sz w:val="16"/>
                <w:szCs w:val="16"/>
              </w:rPr>
              <w:t>54.41%</w:t>
            </w:r>
          </w:p>
        </w:tc>
        <w:tc>
          <w:tcPr>
            <w:tcW w:w="736" w:type="dxa"/>
          </w:tcPr>
          <w:p w:rsidR="00B51335" w:rsidRPr="00EF2440" w:rsidRDefault="00B51335" w:rsidP="00A169B7">
            <w:pPr>
              <w:rPr>
                <w:sz w:val="16"/>
                <w:szCs w:val="16"/>
              </w:rPr>
            </w:pPr>
            <w:r w:rsidRPr="00EF2440">
              <w:rPr>
                <w:sz w:val="16"/>
                <w:szCs w:val="16"/>
              </w:rPr>
              <w:t>54.41%</w:t>
            </w:r>
          </w:p>
        </w:tc>
        <w:tc>
          <w:tcPr>
            <w:tcW w:w="736" w:type="dxa"/>
          </w:tcPr>
          <w:p w:rsidR="00B51335" w:rsidRPr="00EF2440" w:rsidRDefault="00B51335" w:rsidP="00A169B7">
            <w:pPr>
              <w:rPr>
                <w:sz w:val="16"/>
                <w:szCs w:val="16"/>
              </w:rPr>
            </w:pPr>
            <w:r w:rsidRPr="00EF2440">
              <w:rPr>
                <w:sz w:val="16"/>
                <w:szCs w:val="16"/>
              </w:rPr>
              <w:t>54.41%</w:t>
            </w:r>
          </w:p>
        </w:tc>
        <w:tc>
          <w:tcPr>
            <w:tcW w:w="826" w:type="dxa"/>
          </w:tcPr>
          <w:p w:rsidR="00B51335" w:rsidRPr="00EF2440" w:rsidRDefault="00B51335" w:rsidP="00A169B7">
            <w:pPr>
              <w:rPr>
                <w:sz w:val="16"/>
                <w:szCs w:val="16"/>
              </w:rPr>
            </w:pPr>
            <w:r w:rsidRPr="00EF2440">
              <w:rPr>
                <w:sz w:val="16"/>
                <w:szCs w:val="16"/>
              </w:rPr>
              <w:t>54.41%</w:t>
            </w:r>
          </w:p>
        </w:tc>
        <w:tc>
          <w:tcPr>
            <w:tcW w:w="843" w:type="dxa"/>
          </w:tcPr>
          <w:p w:rsidR="00B51335" w:rsidRPr="00EF2440" w:rsidRDefault="00B51335" w:rsidP="00A169B7">
            <w:pPr>
              <w:rPr>
                <w:sz w:val="16"/>
                <w:szCs w:val="16"/>
              </w:rPr>
            </w:pPr>
            <w:r w:rsidRPr="00EF2440">
              <w:rPr>
                <w:sz w:val="16"/>
                <w:szCs w:val="16"/>
              </w:rPr>
              <w:t>66.41%</w:t>
            </w:r>
          </w:p>
        </w:tc>
        <w:tc>
          <w:tcPr>
            <w:tcW w:w="831" w:type="dxa"/>
          </w:tcPr>
          <w:p w:rsidR="00B51335" w:rsidRPr="00EF2440" w:rsidRDefault="00B51335" w:rsidP="00A169B7">
            <w:pPr>
              <w:rPr>
                <w:sz w:val="16"/>
                <w:szCs w:val="16"/>
              </w:rPr>
            </w:pPr>
            <w:r w:rsidRPr="00EF2440">
              <w:rPr>
                <w:sz w:val="16"/>
                <w:szCs w:val="16"/>
              </w:rPr>
              <w:t>76.52%</w:t>
            </w:r>
          </w:p>
        </w:tc>
        <w:tc>
          <w:tcPr>
            <w:tcW w:w="943" w:type="dxa"/>
          </w:tcPr>
          <w:p w:rsidR="00B51335" w:rsidRPr="00EF2440" w:rsidRDefault="00B51335" w:rsidP="00A169B7">
            <w:pPr>
              <w:rPr>
                <w:sz w:val="16"/>
                <w:szCs w:val="16"/>
              </w:rPr>
            </w:pPr>
            <w:r w:rsidRPr="00EF2440">
              <w:rPr>
                <w:sz w:val="16"/>
                <w:szCs w:val="16"/>
              </w:rPr>
              <w:t>89.02%</w:t>
            </w:r>
          </w:p>
        </w:tc>
        <w:tc>
          <w:tcPr>
            <w:tcW w:w="827" w:type="dxa"/>
          </w:tcPr>
          <w:p w:rsidR="00B51335" w:rsidRPr="00EF2440" w:rsidRDefault="00B51335" w:rsidP="00A169B7">
            <w:pPr>
              <w:rPr>
                <w:sz w:val="16"/>
                <w:szCs w:val="16"/>
              </w:rPr>
            </w:pPr>
            <w:r w:rsidRPr="00EF2440">
              <w:rPr>
                <w:sz w:val="16"/>
                <w:szCs w:val="16"/>
              </w:rPr>
              <w:t>100 %</w:t>
            </w:r>
          </w:p>
        </w:tc>
        <w:tc>
          <w:tcPr>
            <w:tcW w:w="768" w:type="dxa"/>
          </w:tcPr>
          <w:p w:rsidR="00B51335" w:rsidRPr="00EF2440" w:rsidRDefault="00B51335" w:rsidP="00A169B7">
            <w:pPr>
              <w:rPr>
                <w:sz w:val="16"/>
                <w:szCs w:val="16"/>
              </w:rPr>
            </w:pPr>
            <w:r>
              <w:rPr>
                <w:sz w:val="16"/>
                <w:szCs w:val="16"/>
              </w:rPr>
              <w:t>100</w:t>
            </w:r>
            <w:r w:rsidRPr="00EF2440">
              <w:rPr>
                <w:sz w:val="16"/>
                <w:szCs w:val="16"/>
              </w:rPr>
              <w:t>%</w:t>
            </w:r>
          </w:p>
        </w:tc>
      </w:tr>
      <w:tr w:rsidR="00B51335" w:rsidRPr="00B138F3" w:rsidTr="008D5356">
        <w:trPr>
          <w:trHeight w:val="404"/>
          <w:jc w:val="center"/>
        </w:trPr>
        <w:tc>
          <w:tcPr>
            <w:tcW w:w="1639" w:type="dxa"/>
            <w:vAlign w:val="center"/>
          </w:tcPr>
          <w:p w:rsidR="00B51335" w:rsidRPr="00362494" w:rsidRDefault="00B51335" w:rsidP="00A169B7">
            <w:pPr>
              <w:jc w:val="center"/>
              <w:rPr>
                <w:rFonts w:ascii="Sylfaen" w:hAnsi="Sylfaen" w:cs="Sylfaen"/>
                <w:lang w:val="en-US"/>
              </w:rPr>
            </w:pPr>
            <w:r w:rsidRPr="00362494">
              <w:rPr>
                <w:rFonts w:ascii="Sylfaen" w:hAnsi="Sylfaen" w:cs="Sylfaen"/>
                <w:lang w:val="en-US"/>
              </w:rPr>
              <w:t>7</w:t>
            </w:r>
          </w:p>
        </w:tc>
        <w:tc>
          <w:tcPr>
            <w:tcW w:w="1966" w:type="dxa"/>
            <w:vAlign w:val="center"/>
          </w:tcPr>
          <w:p w:rsidR="00B51335" w:rsidRPr="00362494" w:rsidRDefault="00B51335" w:rsidP="00A169B7">
            <w:pPr>
              <w:jc w:val="center"/>
              <w:rPr>
                <w:rFonts w:ascii="Calibri" w:hAnsi="Calibri" w:cs="Calibri"/>
                <w:lang w:val="en-US"/>
              </w:rPr>
            </w:pPr>
            <w:r>
              <w:rPr>
                <w:rFonts w:ascii="Calibri" w:hAnsi="Calibri" w:cs="Calibri"/>
                <w:lang w:val="en-US"/>
              </w:rPr>
              <w:t>15421100</w:t>
            </w:r>
          </w:p>
        </w:tc>
        <w:tc>
          <w:tcPr>
            <w:tcW w:w="1601" w:type="dxa"/>
            <w:vAlign w:val="center"/>
          </w:tcPr>
          <w:p w:rsidR="00B51335" w:rsidRPr="00362494" w:rsidRDefault="00B51335" w:rsidP="003E6F30">
            <w:pPr>
              <w:rPr>
                <w:rFonts w:ascii="Calibri" w:hAnsi="Calibri" w:cs="Calibri"/>
                <w:lang w:val="en-US"/>
              </w:rPr>
            </w:pPr>
            <w:r w:rsidRPr="00362494">
              <w:rPr>
                <w:rFonts w:ascii="Calibri" w:hAnsi="Calibri" w:cs="Calibri"/>
                <w:lang w:val="en-US"/>
              </w:rPr>
              <w:t>Растительное масло</w:t>
            </w:r>
          </w:p>
        </w:tc>
        <w:tc>
          <w:tcPr>
            <w:tcW w:w="943" w:type="dxa"/>
          </w:tcPr>
          <w:p w:rsidR="00B51335" w:rsidRPr="00EF2440" w:rsidRDefault="00B51335" w:rsidP="00A169B7">
            <w:pPr>
              <w:rPr>
                <w:sz w:val="16"/>
                <w:szCs w:val="16"/>
              </w:rPr>
            </w:pPr>
            <w:r w:rsidRPr="00EF2440">
              <w:rPr>
                <w:sz w:val="16"/>
                <w:szCs w:val="16"/>
              </w:rPr>
              <w:t>10.11%</w:t>
            </w:r>
          </w:p>
        </w:tc>
        <w:tc>
          <w:tcPr>
            <w:tcW w:w="943" w:type="dxa"/>
          </w:tcPr>
          <w:p w:rsidR="00B51335" w:rsidRPr="00EF2440" w:rsidRDefault="00B51335" w:rsidP="00A169B7">
            <w:pPr>
              <w:rPr>
                <w:sz w:val="16"/>
                <w:szCs w:val="16"/>
              </w:rPr>
            </w:pPr>
            <w:r w:rsidRPr="00EF2440">
              <w:rPr>
                <w:sz w:val="16"/>
                <w:szCs w:val="16"/>
              </w:rPr>
              <w:t>22.11%</w:t>
            </w:r>
          </w:p>
        </w:tc>
        <w:tc>
          <w:tcPr>
            <w:tcW w:w="736" w:type="dxa"/>
          </w:tcPr>
          <w:p w:rsidR="00B51335" w:rsidRPr="00EF2440" w:rsidRDefault="00B51335" w:rsidP="00A169B7">
            <w:pPr>
              <w:rPr>
                <w:sz w:val="16"/>
                <w:szCs w:val="16"/>
              </w:rPr>
            </w:pPr>
            <w:r w:rsidRPr="00EF2440">
              <w:rPr>
                <w:sz w:val="16"/>
                <w:szCs w:val="16"/>
              </w:rPr>
              <w:t>34.11%</w:t>
            </w:r>
          </w:p>
        </w:tc>
        <w:tc>
          <w:tcPr>
            <w:tcW w:w="831" w:type="dxa"/>
          </w:tcPr>
          <w:p w:rsidR="00B51335" w:rsidRPr="00EF2440" w:rsidRDefault="00B51335" w:rsidP="00A169B7">
            <w:pPr>
              <w:rPr>
                <w:sz w:val="16"/>
                <w:szCs w:val="16"/>
              </w:rPr>
            </w:pPr>
            <w:r w:rsidRPr="00EF2440">
              <w:rPr>
                <w:sz w:val="16"/>
                <w:szCs w:val="16"/>
              </w:rPr>
              <w:t>45.41%</w:t>
            </w:r>
          </w:p>
        </w:tc>
        <w:tc>
          <w:tcPr>
            <w:tcW w:w="736" w:type="dxa"/>
          </w:tcPr>
          <w:p w:rsidR="00B51335" w:rsidRPr="00EF2440" w:rsidRDefault="00B51335" w:rsidP="00A169B7">
            <w:pPr>
              <w:rPr>
                <w:sz w:val="16"/>
                <w:szCs w:val="16"/>
              </w:rPr>
            </w:pPr>
            <w:r w:rsidRPr="00EF2440">
              <w:rPr>
                <w:sz w:val="16"/>
                <w:szCs w:val="16"/>
              </w:rPr>
              <w:t>54.41%</w:t>
            </w:r>
          </w:p>
        </w:tc>
        <w:tc>
          <w:tcPr>
            <w:tcW w:w="736" w:type="dxa"/>
          </w:tcPr>
          <w:p w:rsidR="00B51335" w:rsidRPr="00EF2440" w:rsidRDefault="00B51335" w:rsidP="00A169B7">
            <w:pPr>
              <w:rPr>
                <w:sz w:val="16"/>
                <w:szCs w:val="16"/>
              </w:rPr>
            </w:pPr>
            <w:r w:rsidRPr="00EF2440">
              <w:rPr>
                <w:sz w:val="16"/>
                <w:szCs w:val="16"/>
              </w:rPr>
              <w:t>54.41%</w:t>
            </w:r>
          </w:p>
        </w:tc>
        <w:tc>
          <w:tcPr>
            <w:tcW w:w="736" w:type="dxa"/>
          </w:tcPr>
          <w:p w:rsidR="00B51335" w:rsidRPr="00EF2440" w:rsidRDefault="00B51335" w:rsidP="00A169B7">
            <w:pPr>
              <w:rPr>
                <w:sz w:val="16"/>
                <w:szCs w:val="16"/>
              </w:rPr>
            </w:pPr>
            <w:r w:rsidRPr="00EF2440">
              <w:rPr>
                <w:sz w:val="16"/>
                <w:szCs w:val="16"/>
              </w:rPr>
              <w:t>54.41%</w:t>
            </w:r>
          </w:p>
        </w:tc>
        <w:tc>
          <w:tcPr>
            <w:tcW w:w="826" w:type="dxa"/>
          </w:tcPr>
          <w:p w:rsidR="00B51335" w:rsidRPr="00EF2440" w:rsidRDefault="00B51335" w:rsidP="00A169B7">
            <w:pPr>
              <w:rPr>
                <w:sz w:val="16"/>
                <w:szCs w:val="16"/>
              </w:rPr>
            </w:pPr>
            <w:r w:rsidRPr="00EF2440">
              <w:rPr>
                <w:sz w:val="16"/>
                <w:szCs w:val="16"/>
              </w:rPr>
              <w:t>54.41%</w:t>
            </w:r>
          </w:p>
        </w:tc>
        <w:tc>
          <w:tcPr>
            <w:tcW w:w="843" w:type="dxa"/>
          </w:tcPr>
          <w:p w:rsidR="00B51335" w:rsidRPr="00EF2440" w:rsidRDefault="00B51335" w:rsidP="00A169B7">
            <w:pPr>
              <w:rPr>
                <w:sz w:val="16"/>
                <w:szCs w:val="16"/>
              </w:rPr>
            </w:pPr>
            <w:r w:rsidRPr="00EF2440">
              <w:rPr>
                <w:sz w:val="16"/>
                <w:szCs w:val="16"/>
              </w:rPr>
              <w:t>66.41%</w:t>
            </w:r>
          </w:p>
        </w:tc>
        <w:tc>
          <w:tcPr>
            <w:tcW w:w="831" w:type="dxa"/>
          </w:tcPr>
          <w:p w:rsidR="00B51335" w:rsidRPr="00EF2440" w:rsidRDefault="00B51335" w:rsidP="00A169B7">
            <w:pPr>
              <w:rPr>
                <w:sz w:val="16"/>
                <w:szCs w:val="16"/>
              </w:rPr>
            </w:pPr>
            <w:r w:rsidRPr="00EF2440">
              <w:rPr>
                <w:sz w:val="16"/>
                <w:szCs w:val="16"/>
              </w:rPr>
              <w:t>76.52%</w:t>
            </w:r>
          </w:p>
        </w:tc>
        <w:tc>
          <w:tcPr>
            <w:tcW w:w="943" w:type="dxa"/>
          </w:tcPr>
          <w:p w:rsidR="00B51335" w:rsidRPr="00EF2440" w:rsidRDefault="00B51335" w:rsidP="00A169B7">
            <w:pPr>
              <w:rPr>
                <w:sz w:val="16"/>
                <w:szCs w:val="16"/>
              </w:rPr>
            </w:pPr>
            <w:r w:rsidRPr="00EF2440">
              <w:rPr>
                <w:sz w:val="16"/>
                <w:szCs w:val="16"/>
              </w:rPr>
              <w:t>89.02%</w:t>
            </w:r>
          </w:p>
        </w:tc>
        <w:tc>
          <w:tcPr>
            <w:tcW w:w="827" w:type="dxa"/>
          </w:tcPr>
          <w:p w:rsidR="00B51335" w:rsidRPr="00EF2440" w:rsidRDefault="00B51335" w:rsidP="00A169B7">
            <w:pPr>
              <w:rPr>
                <w:sz w:val="16"/>
                <w:szCs w:val="16"/>
              </w:rPr>
            </w:pPr>
            <w:r w:rsidRPr="00EF2440">
              <w:rPr>
                <w:sz w:val="16"/>
                <w:szCs w:val="16"/>
              </w:rPr>
              <w:t>100 %</w:t>
            </w:r>
          </w:p>
        </w:tc>
        <w:tc>
          <w:tcPr>
            <w:tcW w:w="768" w:type="dxa"/>
          </w:tcPr>
          <w:p w:rsidR="00B51335" w:rsidRPr="00EF2440" w:rsidRDefault="00B51335" w:rsidP="00A169B7">
            <w:pPr>
              <w:rPr>
                <w:sz w:val="16"/>
                <w:szCs w:val="16"/>
              </w:rPr>
            </w:pPr>
            <w:r>
              <w:rPr>
                <w:sz w:val="16"/>
                <w:szCs w:val="16"/>
              </w:rPr>
              <w:t>100</w:t>
            </w:r>
            <w:r w:rsidRPr="00EF2440">
              <w:rPr>
                <w:sz w:val="16"/>
                <w:szCs w:val="16"/>
              </w:rPr>
              <w:t>%</w:t>
            </w:r>
          </w:p>
        </w:tc>
      </w:tr>
      <w:tr w:rsidR="00B51335" w:rsidRPr="00B138F3" w:rsidTr="008D5356">
        <w:trPr>
          <w:trHeight w:val="404"/>
          <w:jc w:val="center"/>
        </w:trPr>
        <w:tc>
          <w:tcPr>
            <w:tcW w:w="1639" w:type="dxa"/>
            <w:vAlign w:val="center"/>
          </w:tcPr>
          <w:p w:rsidR="00B51335" w:rsidRPr="00362494" w:rsidRDefault="00B51335" w:rsidP="00A169B7">
            <w:pPr>
              <w:jc w:val="center"/>
              <w:rPr>
                <w:rFonts w:ascii="Sylfaen" w:hAnsi="Sylfaen" w:cs="Sylfaen"/>
                <w:lang w:val="en-US"/>
              </w:rPr>
            </w:pPr>
            <w:r w:rsidRPr="00362494">
              <w:rPr>
                <w:rFonts w:ascii="Sylfaen" w:hAnsi="Sylfaen" w:cs="Sylfaen"/>
                <w:lang w:val="en-US"/>
              </w:rPr>
              <w:t>8</w:t>
            </w:r>
          </w:p>
        </w:tc>
        <w:tc>
          <w:tcPr>
            <w:tcW w:w="1966" w:type="dxa"/>
            <w:vAlign w:val="center"/>
          </w:tcPr>
          <w:p w:rsidR="00B51335" w:rsidRPr="00362494" w:rsidRDefault="00B51335" w:rsidP="00A169B7">
            <w:pPr>
              <w:jc w:val="center"/>
              <w:rPr>
                <w:rFonts w:ascii="Calibri" w:hAnsi="Calibri" w:cs="Calibri"/>
                <w:lang w:val="en-US"/>
              </w:rPr>
            </w:pPr>
            <w:r w:rsidRPr="00362494">
              <w:rPr>
                <w:rFonts w:ascii="Calibri" w:hAnsi="Calibri" w:cs="Calibri"/>
                <w:lang w:val="en-US"/>
              </w:rPr>
              <w:t>15530000</w:t>
            </w:r>
          </w:p>
        </w:tc>
        <w:tc>
          <w:tcPr>
            <w:tcW w:w="1601" w:type="dxa"/>
            <w:vAlign w:val="center"/>
          </w:tcPr>
          <w:p w:rsidR="00B51335" w:rsidRPr="00362494" w:rsidRDefault="00B51335" w:rsidP="003E6F30">
            <w:pPr>
              <w:rPr>
                <w:rFonts w:ascii="Sylfaen" w:hAnsi="Sylfaen" w:cs="Sylfaen"/>
                <w:lang w:val="en-US"/>
              </w:rPr>
            </w:pPr>
            <w:r w:rsidRPr="00362494">
              <w:rPr>
                <w:rFonts w:ascii="Sylfaen" w:hAnsi="Sylfaen" w:cs="Sylfaen"/>
                <w:lang w:val="en-US"/>
              </w:rPr>
              <w:t>Сливочное масло</w:t>
            </w:r>
          </w:p>
        </w:tc>
        <w:tc>
          <w:tcPr>
            <w:tcW w:w="943" w:type="dxa"/>
          </w:tcPr>
          <w:p w:rsidR="00B51335" w:rsidRPr="00EF2440" w:rsidRDefault="00B51335" w:rsidP="00A169B7">
            <w:pPr>
              <w:rPr>
                <w:sz w:val="16"/>
                <w:szCs w:val="16"/>
              </w:rPr>
            </w:pPr>
            <w:r w:rsidRPr="00EF2440">
              <w:rPr>
                <w:sz w:val="16"/>
                <w:szCs w:val="16"/>
              </w:rPr>
              <w:t>10.11%</w:t>
            </w:r>
          </w:p>
        </w:tc>
        <w:tc>
          <w:tcPr>
            <w:tcW w:w="943" w:type="dxa"/>
          </w:tcPr>
          <w:p w:rsidR="00B51335" w:rsidRPr="00EF2440" w:rsidRDefault="00B51335" w:rsidP="00A169B7">
            <w:pPr>
              <w:rPr>
                <w:sz w:val="16"/>
                <w:szCs w:val="16"/>
              </w:rPr>
            </w:pPr>
            <w:r w:rsidRPr="00EF2440">
              <w:rPr>
                <w:sz w:val="16"/>
                <w:szCs w:val="16"/>
              </w:rPr>
              <w:t>22.11%</w:t>
            </w:r>
          </w:p>
        </w:tc>
        <w:tc>
          <w:tcPr>
            <w:tcW w:w="736" w:type="dxa"/>
          </w:tcPr>
          <w:p w:rsidR="00B51335" w:rsidRPr="00EF2440" w:rsidRDefault="00B51335" w:rsidP="00A169B7">
            <w:pPr>
              <w:rPr>
                <w:sz w:val="16"/>
                <w:szCs w:val="16"/>
              </w:rPr>
            </w:pPr>
            <w:r w:rsidRPr="00EF2440">
              <w:rPr>
                <w:sz w:val="16"/>
                <w:szCs w:val="16"/>
              </w:rPr>
              <w:t>34.11%</w:t>
            </w:r>
          </w:p>
        </w:tc>
        <w:tc>
          <w:tcPr>
            <w:tcW w:w="831" w:type="dxa"/>
          </w:tcPr>
          <w:p w:rsidR="00B51335" w:rsidRPr="00EF2440" w:rsidRDefault="00B51335" w:rsidP="00A169B7">
            <w:pPr>
              <w:rPr>
                <w:sz w:val="16"/>
                <w:szCs w:val="16"/>
              </w:rPr>
            </w:pPr>
            <w:r w:rsidRPr="00EF2440">
              <w:rPr>
                <w:sz w:val="16"/>
                <w:szCs w:val="16"/>
              </w:rPr>
              <w:t>45.41%</w:t>
            </w:r>
          </w:p>
        </w:tc>
        <w:tc>
          <w:tcPr>
            <w:tcW w:w="736" w:type="dxa"/>
          </w:tcPr>
          <w:p w:rsidR="00B51335" w:rsidRPr="00EF2440" w:rsidRDefault="00B51335" w:rsidP="00A169B7">
            <w:pPr>
              <w:rPr>
                <w:sz w:val="16"/>
                <w:szCs w:val="16"/>
              </w:rPr>
            </w:pPr>
            <w:r w:rsidRPr="00EF2440">
              <w:rPr>
                <w:sz w:val="16"/>
                <w:szCs w:val="16"/>
              </w:rPr>
              <w:t>54.41%</w:t>
            </w:r>
          </w:p>
        </w:tc>
        <w:tc>
          <w:tcPr>
            <w:tcW w:w="736" w:type="dxa"/>
          </w:tcPr>
          <w:p w:rsidR="00B51335" w:rsidRPr="00EF2440" w:rsidRDefault="00B51335" w:rsidP="00A169B7">
            <w:pPr>
              <w:rPr>
                <w:sz w:val="16"/>
                <w:szCs w:val="16"/>
              </w:rPr>
            </w:pPr>
            <w:r w:rsidRPr="00EF2440">
              <w:rPr>
                <w:sz w:val="16"/>
                <w:szCs w:val="16"/>
              </w:rPr>
              <w:t>54.41%</w:t>
            </w:r>
          </w:p>
        </w:tc>
        <w:tc>
          <w:tcPr>
            <w:tcW w:w="736" w:type="dxa"/>
          </w:tcPr>
          <w:p w:rsidR="00B51335" w:rsidRPr="00EF2440" w:rsidRDefault="00B51335" w:rsidP="00A169B7">
            <w:pPr>
              <w:rPr>
                <w:sz w:val="16"/>
                <w:szCs w:val="16"/>
              </w:rPr>
            </w:pPr>
            <w:r w:rsidRPr="00EF2440">
              <w:rPr>
                <w:sz w:val="16"/>
                <w:szCs w:val="16"/>
              </w:rPr>
              <w:t>54.41%</w:t>
            </w:r>
          </w:p>
        </w:tc>
        <w:tc>
          <w:tcPr>
            <w:tcW w:w="826" w:type="dxa"/>
          </w:tcPr>
          <w:p w:rsidR="00B51335" w:rsidRPr="00EF2440" w:rsidRDefault="00B51335" w:rsidP="00A169B7">
            <w:pPr>
              <w:rPr>
                <w:sz w:val="16"/>
                <w:szCs w:val="16"/>
              </w:rPr>
            </w:pPr>
            <w:r w:rsidRPr="00EF2440">
              <w:rPr>
                <w:sz w:val="16"/>
                <w:szCs w:val="16"/>
              </w:rPr>
              <w:t>54.41%</w:t>
            </w:r>
          </w:p>
        </w:tc>
        <w:tc>
          <w:tcPr>
            <w:tcW w:w="843" w:type="dxa"/>
          </w:tcPr>
          <w:p w:rsidR="00B51335" w:rsidRPr="00EF2440" w:rsidRDefault="00B51335" w:rsidP="00A169B7">
            <w:pPr>
              <w:rPr>
                <w:sz w:val="16"/>
                <w:szCs w:val="16"/>
              </w:rPr>
            </w:pPr>
            <w:r w:rsidRPr="00EF2440">
              <w:rPr>
                <w:sz w:val="16"/>
                <w:szCs w:val="16"/>
              </w:rPr>
              <w:t>66.41%</w:t>
            </w:r>
          </w:p>
        </w:tc>
        <w:tc>
          <w:tcPr>
            <w:tcW w:w="831" w:type="dxa"/>
          </w:tcPr>
          <w:p w:rsidR="00B51335" w:rsidRPr="00EF2440" w:rsidRDefault="00B51335" w:rsidP="00A169B7">
            <w:pPr>
              <w:rPr>
                <w:sz w:val="16"/>
                <w:szCs w:val="16"/>
              </w:rPr>
            </w:pPr>
            <w:r w:rsidRPr="00EF2440">
              <w:rPr>
                <w:sz w:val="16"/>
                <w:szCs w:val="16"/>
              </w:rPr>
              <w:t>76.52%</w:t>
            </w:r>
          </w:p>
        </w:tc>
        <w:tc>
          <w:tcPr>
            <w:tcW w:w="943" w:type="dxa"/>
          </w:tcPr>
          <w:p w:rsidR="00B51335" w:rsidRPr="00EF2440" w:rsidRDefault="00B51335" w:rsidP="00A169B7">
            <w:pPr>
              <w:rPr>
                <w:sz w:val="16"/>
                <w:szCs w:val="16"/>
              </w:rPr>
            </w:pPr>
            <w:r w:rsidRPr="00EF2440">
              <w:rPr>
                <w:sz w:val="16"/>
                <w:szCs w:val="16"/>
              </w:rPr>
              <w:t>89.02%</w:t>
            </w:r>
          </w:p>
        </w:tc>
        <w:tc>
          <w:tcPr>
            <w:tcW w:w="827" w:type="dxa"/>
          </w:tcPr>
          <w:p w:rsidR="00B51335" w:rsidRPr="00EF2440" w:rsidRDefault="00B51335" w:rsidP="00A169B7">
            <w:pPr>
              <w:rPr>
                <w:sz w:val="16"/>
                <w:szCs w:val="16"/>
              </w:rPr>
            </w:pPr>
            <w:r w:rsidRPr="00EF2440">
              <w:rPr>
                <w:sz w:val="16"/>
                <w:szCs w:val="16"/>
              </w:rPr>
              <w:t>100 %</w:t>
            </w:r>
          </w:p>
        </w:tc>
        <w:tc>
          <w:tcPr>
            <w:tcW w:w="768" w:type="dxa"/>
          </w:tcPr>
          <w:p w:rsidR="00B51335" w:rsidRPr="00EF2440" w:rsidRDefault="00B51335" w:rsidP="00A169B7">
            <w:pPr>
              <w:rPr>
                <w:sz w:val="16"/>
                <w:szCs w:val="16"/>
              </w:rPr>
            </w:pPr>
            <w:r>
              <w:rPr>
                <w:sz w:val="16"/>
                <w:szCs w:val="16"/>
              </w:rPr>
              <w:t>100</w:t>
            </w:r>
            <w:r w:rsidRPr="00EF2440">
              <w:rPr>
                <w:sz w:val="16"/>
                <w:szCs w:val="16"/>
              </w:rPr>
              <w:t>%</w:t>
            </w:r>
          </w:p>
        </w:tc>
      </w:tr>
      <w:tr w:rsidR="00B51335" w:rsidRPr="00B138F3" w:rsidTr="008D5356">
        <w:trPr>
          <w:trHeight w:val="404"/>
          <w:jc w:val="center"/>
        </w:trPr>
        <w:tc>
          <w:tcPr>
            <w:tcW w:w="1639" w:type="dxa"/>
            <w:vAlign w:val="center"/>
          </w:tcPr>
          <w:p w:rsidR="00B51335" w:rsidRPr="00362494" w:rsidRDefault="00B51335" w:rsidP="00A169B7">
            <w:pPr>
              <w:jc w:val="center"/>
              <w:rPr>
                <w:rFonts w:ascii="Sylfaen" w:hAnsi="Sylfaen" w:cs="Sylfaen"/>
                <w:lang w:val="en-US"/>
              </w:rPr>
            </w:pPr>
            <w:r w:rsidRPr="00362494">
              <w:rPr>
                <w:rFonts w:ascii="Sylfaen" w:hAnsi="Sylfaen" w:cs="Sylfaen"/>
                <w:lang w:val="en-US"/>
              </w:rPr>
              <w:lastRenderedPageBreak/>
              <w:t>9</w:t>
            </w:r>
          </w:p>
        </w:tc>
        <w:tc>
          <w:tcPr>
            <w:tcW w:w="1966" w:type="dxa"/>
            <w:vAlign w:val="center"/>
          </w:tcPr>
          <w:p w:rsidR="00B51335" w:rsidRPr="00362494" w:rsidRDefault="00B51335" w:rsidP="00A169B7">
            <w:pPr>
              <w:jc w:val="center"/>
              <w:rPr>
                <w:rFonts w:ascii="Calibri" w:hAnsi="Calibri" w:cs="Calibri"/>
                <w:lang w:val="en-US"/>
              </w:rPr>
            </w:pPr>
            <w:r>
              <w:rPr>
                <w:rFonts w:ascii="Calibri" w:hAnsi="Calibri" w:cs="Calibri"/>
                <w:lang w:val="en-US"/>
              </w:rPr>
              <w:t>15112150</w:t>
            </w:r>
          </w:p>
        </w:tc>
        <w:tc>
          <w:tcPr>
            <w:tcW w:w="1601" w:type="dxa"/>
            <w:vAlign w:val="center"/>
          </w:tcPr>
          <w:p w:rsidR="00B51335" w:rsidRPr="00362494" w:rsidRDefault="00B51335" w:rsidP="003E6F30">
            <w:pPr>
              <w:rPr>
                <w:rFonts w:ascii="Calibri" w:hAnsi="Calibri" w:cs="Calibri"/>
                <w:lang w:val="en-US"/>
              </w:rPr>
            </w:pPr>
            <w:r w:rsidRPr="00362494">
              <w:rPr>
                <w:rFonts w:ascii="Calibri" w:hAnsi="Calibri" w:cs="Calibri"/>
                <w:lang w:val="en-US"/>
              </w:rPr>
              <w:t>Куриная грудка</w:t>
            </w:r>
          </w:p>
        </w:tc>
        <w:tc>
          <w:tcPr>
            <w:tcW w:w="943" w:type="dxa"/>
          </w:tcPr>
          <w:p w:rsidR="00B51335" w:rsidRPr="00EF2440" w:rsidRDefault="00B51335" w:rsidP="00A169B7">
            <w:pPr>
              <w:rPr>
                <w:sz w:val="16"/>
                <w:szCs w:val="16"/>
              </w:rPr>
            </w:pPr>
            <w:r w:rsidRPr="00EF2440">
              <w:rPr>
                <w:sz w:val="16"/>
                <w:szCs w:val="16"/>
              </w:rPr>
              <w:t>10.11%</w:t>
            </w:r>
          </w:p>
        </w:tc>
        <w:tc>
          <w:tcPr>
            <w:tcW w:w="943" w:type="dxa"/>
          </w:tcPr>
          <w:p w:rsidR="00B51335" w:rsidRPr="00EF2440" w:rsidRDefault="00B51335" w:rsidP="00A169B7">
            <w:pPr>
              <w:rPr>
                <w:sz w:val="16"/>
                <w:szCs w:val="16"/>
              </w:rPr>
            </w:pPr>
            <w:r w:rsidRPr="00EF2440">
              <w:rPr>
                <w:sz w:val="16"/>
                <w:szCs w:val="16"/>
              </w:rPr>
              <w:t>22.11%</w:t>
            </w:r>
          </w:p>
        </w:tc>
        <w:tc>
          <w:tcPr>
            <w:tcW w:w="736" w:type="dxa"/>
          </w:tcPr>
          <w:p w:rsidR="00B51335" w:rsidRPr="00EF2440" w:rsidRDefault="00B51335" w:rsidP="00A169B7">
            <w:pPr>
              <w:rPr>
                <w:sz w:val="16"/>
                <w:szCs w:val="16"/>
              </w:rPr>
            </w:pPr>
            <w:r w:rsidRPr="00EF2440">
              <w:rPr>
                <w:sz w:val="16"/>
                <w:szCs w:val="16"/>
              </w:rPr>
              <w:t>34.11%</w:t>
            </w:r>
          </w:p>
        </w:tc>
        <w:tc>
          <w:tcPr>
            <w:tcW w:w="831" w:type="dxa"/>
          </w:tcPr>
          <w:p w:rsidR="00B51335" w:rsidRPr="00EF2440" w:rsidRDefault="00B51335" w:rsidP="00A169B7">
            <w:pPr>
              <w:rPr>
                <w:sz w:val="16"/>
                <w:szCs w:val="16"/>
              </w:rPr>
            </w:pPr>
            <w:r w:rsidRPr="00EF2440">
              <w:rPr>
                <w:sz w:val="16"/>
                <w:szCs w:val="16"/>
              </w:rPr>
              <w:t>45.41%</w:t>
            </w:r>
          </w:p>
        </w:tc>
        <w:tc>
          <w:tcPr>
            <w:tcW w:w="736" w:type="dxa"/>
          </w:tcPr>
          <w:p w:rsidR="00B51335" w:rsidRPr="00EF2440" w:rsidRDefault="00B51335" w:rsidP="00A169B7">
            <w:pPr>
              <w:rPr>
                <w:sz w:val="16"/>
                <w:szCs w:val="16"/>
              </w:rPr>
            </w:pPr>
            <w:r w:rsidRPr="00EF2440">
              <w:rPr>
                <w:sz w:val="16"/>
                <w:szCs w:val="16"/>
              </w:rPr>
              <w:t>54.41%</w:t>
            </w:r>
          </w:p>
        </w:tc>
        <w:tc>
          <w:tcPr>
            <w:tcW w:w="736" w:type="dxa"/>
          </w:tcPr>
          <w:p w:rsidR="00B51335" w:rsidRPr="00EF2440" w:rsidRDefault="00B51335" w:rsidP="00A169B7">
            <w:pPr>
              <w:rPr>
                <w:sz w:val="16"/>
                <w:szCs w:val="16"/>
              </w:rPr>
            </w:pPr>
            <w:r w:rsidRPr="00EF2440">
              <w:rPr>
                <w:sz w:val="16"/>
                <w:szCs w:val="16"/>
              </w:rPr>
              <w:t>54.41%</w:t>
            </w:r>
          </w:p>
        </w:tc>
        <w:tc>
          <w:tcPr>
            <w:tcW w:w="736" w:type="dxa"/>
          </w:tcPr>
          <w:p w:rsidR="00B51335" w:rsidRPr="00EF2440" w:rsidRDefault="00B51335" w:rsidP="00A169B7">
            <w:pPr>
              <w:rPr>
                <w:sz w:val="16"/>
                <w:szCs w:val="16"/>
              </w:rPr>
            </w:pPr>
            <w:r w:rsidRPr="00EF2440">
              <w:rPr>
                <w:sz w:val="16"/>
                <w:szCs w:val="16"/>
              </w:rPr>
              <w:t>54.41%</w:t>
            </w:r>
          </w:p>
        </w:tc>
        <w:tc>
          <w:tcPr>
            <w:tcW w:w="826" w:type="dxa"/>
          </w:tcPr>
          <w:p w:rsidR="00B51335" w:rsidRPr="00EF2440" w:rsidRDefault="00B51335" w:rsidP="00A169B7">
            <w:pPr>
              <w:rPr>
                <w:sz w:val="16"/>
                <w:szCs w:val="16"/>
              </w:rPr>
            </w:pPr>
            <w:r w:rsidRPr="00EF2440">
              <w:rPr>
                <w:sz w:val="16"/>
                <w:szCs w:val="16"/>
              </w:rPr>
              <w:t>54.41%</w:t>
            </w:r>
          </w:p>
        </w:tc>
        <w:tc>
          <w:tcPr>
            <w:tcW w:w="843" w:type="dxa"/>
          </w:tcPr>
          <w:p w:rsidR="00B51335" w:rsidRPr="00EF2440" w:rsidRDefault="00B51335" w:rsidP="00A169B7">
            <w:pPr>
              <w:rPr>
                <w:sz w:val="16"/>
                <w:szCs w:val="16"/>
              </w:rPr>
            </w:pPr>
            <w:r w:rsidRPr="00EF2440">
              <w:rPr>
                <w:sz w:val="16"/>
                <w:szCs w:val="16"/>
              </w:rPr>
              <w:t>66.41%</w:t>
            </w:r>
          </w:p>
        </w:tc>
        <w:tc>
          <w:tcPr>
            <w:tcW w:w="831" w:type="dxa"/>
          </w:tcPr>
          <w:p w:rsidR="00B51335" w:rsidRPr="00EF2440" w:rsidRDefault="00B51335" w:rsidP="00A169B7">
            <w:pPr>
              <w:rPr>
                <w:sz w:val="16"/>
                <w:szCs w:val="16"/>
              </w:rPr>
            </w:pPr>
            <w:r w:rsidRPr="00EF2440">
              <w:rPr>
                <w:sz w:val="16"/>
                <w:szCs w:val="16"/>
              </w:rPr>
              <w:t>76.52%</w:t>
            </w:r>
          </w:p>
        </w:tc>
        <w:tc>
          <w:tcPr>
            <w:tcW w:w="943" w:type="dxa"/>
          </w:tcPr>
          <w:p w:rsidR="00B51335" w:rsidRPr="00EF2440" w:rsidRDefault="00B51335" w:rsidP="00A169B7">
            <w:pPr>
              <w:rPr>
                <w:sz w:val="16"/>
                <w:szCs w:val="16"/>
              </w:rPr>
            </w:pPr>
            <w:r w:rsidRPr="00EF2440">
              <w:rPr>
                <w:sz w:val="16"/>
                <w:szCs w:val="16"/>
              </w:rPr>
              <w:t>89.02%</w:t>
            </w:r>
          </w:p>
        </w:tc>
        <w:tc>
          <w:tcPr>
            <w:tcW w:w="827" w:type="dxa"/>
          </w:tcPr>
          <w:p w:rsidR="00B51335" w:rsidRPr="00EF2440" w:rsidRDefault="00B51335" w:rsidP="00A169B7">
            <w:pPr>
              <w:rPr>
                <w:sz w:val="16"/>
                <w:szCs w:val="16"/>
              </w:rPr>
            </w:pPr>
            <w:r w:rsidRPr="00EF2440">
              <w:rPr>
                <w:sz w:val="16"/>
                <w:szCs w:val="16"/>
              </w:rPr>
              <w:t>100 %</w:t>
            </w:r>
          </w:p>
        </w:tc>
        <w:tc>
          <w:tcPr>
            <w:tcW w:w="768" w:type="dxa"/>
          </w:tcPr>
          <w:p w:rsidR="00B51335" w:rsidRPr="00EF2440" w:rsidRDefault="00B51335" w:rsidP="00A169B7">
            <w:pPr>
              <w:rPr>
                <w:sz w:val="16"/>
                <w:szCs w:val="16"/>
              </w:rPr>
            </w:pPr>
            <w:r>
              <w:rPr>
                <w:sz w:val="16"/>
                <w:szCs w:val="16"/>
              </w:rPr>
              <w:t>100</w:t>
            </w:r>
            <w:r w:rsidRPr="00EF2440">
              <w:rPr>
                <w:sz w:val="16"/>
                <w:szCs w:val="16"/>
              </w:rPr>
              <w:t>%</w:t>
            </w:r>
          </w:p>
        </w:tc>
      </w:tr>
      <w:tr w:rsidR="00B51335" w:rsidRPr="00B138F3" w:rsidTr="006B338D">
        <w:trPr>
          <w:trHeight w:val="404"/>
          <w:jc w:val="center"/>
        </w:trPr>
        <w:tc>
          <w:tcPr>
            <w:tcW w:w="1639" w:type="dxa"/>
            <w:vAlign w:val="center"/>
          </w:tcPr>
          <w:p w:rsidR="00B51335" w:rsidRPr="00362494" w:rsidRDefault="00B51335" w:rsidP="00A169B7">
            <w:pPr>
              <w:jc w:val="center"/>
              <w:rPr>
                <w:rFonts w:ascii="Sylfaen" w:hAnsi="Sylfaen" w:cs="Sylfaen"/>
                <w:lang w:val="en-US"/>
              </w:rPr>
            </w:pPr>
            <w:r w:rsidRPr="00362494">
              <w:rPr>
                <w:rFonts w:ascii="Sylfaen" w:hAnsi="Sylfaen" w:cs="Sylfaen"/>
                <w:lang w:val="en-US"/>
              </w:rPr>
              <w:t>10</w:t>
            </w:r>
          </w:p>
        </w:tc>
        <w:tc>
          <w:tcPr>
            <w:tcW w:w="1966" w:type="dxa"/>
            <w:vAlign w:val="center"/>
          </w:tcPr>
          <w:p w:rsidR="00B51335" w:rsidRPr="00362494" w:rsidRDefault="00B51335" w:rsidP="00A169B7">
            <w:pPr>
              <w:jc w:val="center"/>
              <w:rPr>
                <w:rFonts w:ascii="Calibri" w:hAnsi="Calibri" w:cs="Calibri"/>
                <w:lang w:val="en-US"/>
              </w:rPr>
            </w:pPr>
            <w:r>
              <w:rPr>
                <w:rFonts w:ascii="Calibri" w:hAnsi="Calibri" w:cs="Calibri"/>
                <w:lang w:val="en-US"/>
              </w:rPr>
              <w:t>3142510</w:t>
            </w:r>
          </w:p>
        </w:tc>
        <w:tc>
          <w:tcPr>
            <w:tcW w:w="1601" w:type="dxa"/>
          </w:tcPr>
          <w:p w:rsidR="00B51335" w:rsidRDefault="00B51335" w:rsidP="003E6F30">
            <w:r>
              <w:rPr>
                <w:lang w:val="en-US"/>
              </w:rPr>
              <w:t>Я</w:t>
            </w:r>
            <w:r w:rsidRPr="0059075B">
              <w:t>йцо</w:t>
            </w:r>
          </w:p>
        </w:tc>
        <w:tc>
          <w:tcPr>
            <w:tcW w:w="943" w:type="dxa"/>
          </w:tcPr>
          <w:p w:rsidR="00B51335" w:rsidRPr="00EF2440" w:rsidRDefault="00B51335" w:rsidP="00A169B7">
            <w:pPr>
              <w:rPr>
                <w:sz w:val="16"/>
                <w:szCs w:val="16"/>
              </w:rPr>
            </w:pPr>
            <w:r w:rsidRPr="00EF2440">
              <w:rPr>
                <w:sz w:val="16"/>
                <w:szCs w:val="16"/>
              </w:rPr>
              <w:t>10.11%</w:t>
            </w:r>
          </w:p>
        </w:tc>
        <w:tc>
          <w:tcPr>
            <w:tcW w:w="943" w:type="dxa"/>
          </w:tcPr>
          <w:p w:rsidR="00B51335" w:rsidRPr="00EF2440" w:rsidRDefault="00B51335" w:rsidP="00A169B7">
            <w:pPr>
              <w:rPr>
                <w:sz w:val="16"/>
                <w:szCs w:val="16"/>
              </w:rPr>
            </w:pPr>
            <w:r w:rsidRPr="00EF2440">
              <w:rPr>
                <w:sz w:val="16"/>
                <w:szCs w:val="16"/>
              </w:rPr>
              <w:t>22.11%</w:t>
            </w:r>
          </w:p>
        </w:tc>
        <w:tc>
          <w:tcPr>
            <w:tcW w:w="736" w:type="dxa"/>
          </w:tcPr>
          <w:p w:rsidR="00B51335" w:rsidRPr="00EF2440" w:rsidRDefault="00B51335" w:rsidP="00A169B7">
            <w:pPr>
              <w:rPr>
                <w:sz w:val="16"/>
                <w:szCs w:val="16"/>
              </w:rPr>
            </w:pPr>
            <w:r w:rsidRPr="00EF2440">
              <w:rPr>
                <w:sz w:val="16"/>
                <w:szCs w:val="16"/>
              </w:rPr>
              <w:t>34.11%</w:t>
            </w:r>
          </w:p>
        </w:tc>
        <w:tc>
          <w:tcPr>
            <w:tcW w:w="831" w:type="dxa"/>
          </w:tcPr>
          <w:p w:rsidR="00B51335" w:rsidRPr="00EF2440" w:rsidRDefault="00B51335" w:rsidP="00A169B7">
            <w:pPr>
              <w:rPr>
                <w:sz w:val="16"/>
                <w:szCs w:val="16"/>
              </w:rPr>
            </w:pPr>
            <w:r w:rsidRPr="00EF2440">
              <w:rPr>
                <w:sz w:val="16"/>
                <w:szCs w:val="16"/>
              </w:rPr>
              <w:t>45.41%</w:t>
            </w:r>
          </w:p>
        </w:tc>
        <w:tc>
          <w:tcPr>
            <w:tcW w:w="736" w:type="dxa"/>
          </w:tcPr>
          <w:p w:rsidR="00B51335" w:rsidRPr="00EF2440" w:rsidRDefault="00B51335" w:rsidP="00A169B7">
            <w:pPr>
              <w:rPr>
                <w:sz w:val="16"/>
                <w:szCs w:val="16"/>
              </w:rPr>
            </w:pPr>
            <w:r w:rsidRPr="00EF2440">
              <w:rPr>
                <w:sz w:val="16"/>
                <w:szCs w:val="16"/>
              </w:rPr>
              <w:t>54.41%</w:t>
            </w:r>
          </w:p>
        </w:tc>
        <w:tc>
          <w:tcPr>
            <w:tcW w:w="736" w:type="dxa"/>
          </w:tcPr>
          <w:p w:rsidR="00B51335" w:rsidRPr="00EF2440" w:rsidRDefault="00B51335" w:rsidP="00A169B7">
            <w:pPr>
              <w:rPr>
                <w:sz w:val="16"/>
                <w:szCs w:val="16"/>
              </w:rPr>
            </w:pPr>
            <w:r w:rsidRPr="00EF2440">
              <w:rPr>
                <w:sz w:val="16"/>
                <w:szCs w:val="16"/>
              </w:rPr>
              <w:t>54.41%</w:t>
            </w:r>
          </w:p>
        </w:tc>
        <w:tc>
          <w:tcPr>
            <w:tcW w:w="736" w:type="dxa"/>
          </w:tcPr>
          <w:p w:rsidR="00B51335" w:rsidRPr="00EF2440" w:rsidRDefault="00B51335" w:rsidP="00A169B7">
            <w:pPr>
              <w:rPr>
                <w:sz w:val="16"/>
                <w:szCs w:val="16"/>
              </w:rPr>
            </w:pPr>
            <w:r w:rsidRPr="00EF2440">
              <w:rPr>
                <w:sz w:val="16"/>
                <w:szCs w:val="16"/>
              </w:rPr>
              <w:t>54.41%</w:t>
            </w:r>
          </w:p>
        </w:tc>
        <w:tc>
          <w:tcPr>
            <w:tcW w:w="826" w:type="dxa"/>
          </w:tcPr>
          <w:p w:rsidR="00B51335" w:rsidRPr="00EF2440" w:rsidRDefault="00B51335" w:rsidP="00A169B7">
            <w:pPr>
              <w:rPr>
                <w:sz w:val="16"/>
                <w:szCs w:val="16"/>
              </w:rPr>
            </w:pPr>
            <w:r w:rsidRPr="00EF2440">
              <w:rPr>
                <w:sz w:val="16"/>
                <w:szCs w:val="16"/>
              </w:rPr>
              <w:t>54.41%</w:t>
            </w:r>
          </w:p>
        </w:tc>
        <w:tc>
          <w:tcPr>
            <w:tcW w:w="843" w:type="dxa"/>
          </w:tcPr>
          <w:p w:rsidR="00B51335" w:rsidRPr="00EF2440" w:rsidRDefault="00B51335" w:rsidP="00A169B7">
            <w:pPr>
              <w:rPr>
                <w:sz w:val="16"/>
                <w:szCs w:val="16"/>
              </w:rPr>
            </w:pPr>
            <w:r w:rsidRPr="00EF2440">
              <w:rPr>
                <w:sz w:val="16"/>
                <w:szCs w:val="16"/>
              </w:rPr>
              <w:t>66.41%</w:t>
            </w:r>
          </w:p>
        </w:tc>
        <w:tc>
          <w:tcPr>
            <w:tcW w:w="831" w:type="dxa"/>
          </w:tcPr>
          <w:p w:rsidR="00B51335" w:rsidRPr="00EF2440" w:rsidRDefault="00B51335" w:rsidP="00A169B7">
            <w:pPr>
              <w:rPr>
                <w:sz w:val="16"/>
                <w:szCs w:val="16"/>
              </w:rPr>
            </w:pPr>
            <w:r w:rsidRPr="00EF2440">
              <w:rPr>
                <w:sz w:val="16"/>
                <w:szCs w:val="16"/>
              </w:rPr>
              <w:t>76.52%</w:t>
            </w:r>
          </w:p>
        </w:tc>
        <w:tc>
          <w:tcPr>
            <w:tcW w:w="943" w:type="dxa"/>
          </w:tcPr>
          <w:p w:rsidR="00B51335" w:rsidRPr="00EF2440" w:rsidRDefault="00B51335" w:rsidP="00A169B7">
            <w:pPr>
              <w:rPr>
                <w:sz w:val="16"/>
                <w:szCs w:val="16"/>
              </w:rPr>
            </w:pPr>
            <w:r w:rsidRPr="00EF2440">
              <w:rPr>
                <w:sz w:val="16"/>
                <w:szCs w:val="16"/>
              </w:rPr>
              <w:t>89.02%</w:t>
            </w:r>
          </w:p>
        </w:tc>
        <w:tc>
          <w:tcPr>
            <w:tcW w:w="827" w:type="dxa"/>
          </w:tcPr>
          <w:p w:rsidR="00B51335" w:rsidRPr="00EF2440" w:rsidRDefault="00B51335" w:rsidP="00A169B7">
            <w:pPr>
              <w:rPr>
                <w:sz w:val="16"/>
                <w:szCs w:val="16"/>
              </w:rPr>
            </w:pPr>
            <w:r w:rsidRPr="00EF2440">
              <w:rPr>
                <w:sz w:val="16"/>
                <w:szCs w:val="16"/>
              </w:rPr>
              <w:t>100 %</w:t>
            </w:r>
          </w:p>
        </w:tc>
        <w:tc>
          <w:tcPr>
            <w:tcW w:w="768" w:type="dxa"/>
          </w:tcPr>
          <w:p w:rsidR="00B51335" w:rsidRPr="00EF2440" w:rsidRDefault="00B51335" w:rsidP="00A169B7">
            <w:pPr>
              <w:rPr>
                <w:sz w:val="16"/>
                <w:szCs w:val="16"/>
              </w:rPr>
            </w:pPr>
            <w:r>
              <w:rPr>
                <w:sz w:val="16"/>
                <w:szCs w:val="16"/>
              </w:rPr>
              <w:t>100</w:t>
            </w:r>
            <w:r w:rsidRPr="00EF2440">
              <w:rPr>
                <w:sz w:val="16"/>
                <w:szCs w:val="16"/>
              </w:rPr>
              <w:t>%</w:t>
            </w:r>
          </w:p>
        </w:tc>
      </w:tr>
      <w:tr w:rsidR="00B51335" w:rsidRPr="00B138F3" w:rsidTr="006B338D">
        <w:trPr>
          <w:trHeight w:val="404"/>
          <w:jc w:val="center"/>
        </w:trPr>
        <w:tc>
          <w:tcPr>
            <w:tcW w:w="1639" w:type="dxa"/>
            <w:vAlign w:val="center"/>
          </w:tcPr>
          <w:p w:rsidR="00B51335" w:rsidRPr="00362494" w:rsidRDefault="00B51335" w:rsidP="00A169B7">
            <w:pPr>
              <w:jc w:val="center"/>
              <w:rPr>
                <w:rFonts w:ascii="Sylfaen" w:hAnsi="Sylfaen" w:cs="Sylfaen"/>
                <w:lang w:val="en-US"/>
              </w:rPr>
            </w:pPr>
            <w:r w:rsidRPr="00362494">
              <w:rPr>
                <w:rFonts w:ascii="Sylfaen" w:hAnsi="Sylfaen" w:cs="Sylfaen"/>
                <w:lang w:val="en-US"/>
              </w:rPr>
              <w:t>11</w:t>
            </w:r>
          </w:p>
        </w:tc>
        <w:tc>
          <w:tcPr>
            <w:tcW w:w="1966" w:type="dxa"/>
            <w:vAlign w:val="center"/>
          </w:tcPr>
          <w:p w:rsidR="00B51335" w:rsidRPr="00362494" w:rsidRDefault="00B51335" w:rsidP="00A169B7">
            <w:pPr>
              <w:jc w:val="center"/>
              <w:rPr>
                <w:rFonts w:ascii="Calibri" w:hAnsi="Calibri" w:cs="Calibri"/>
                <w:lang w:val="en-US"/>
              </w:rPr>
            </w:pPr>
            <w:r>
              <w:rPr>
                <w:rFonts w:ascii="Calibri" w:hAnsi="Calibri" w:cs="Calibri"/>
                <w:lang w:val="en-US"/>
              </w:rPr>
              <w:t>15551600</w:t>
            </w:r>
          </w:p>
        </w:tc>
        <w:tc>
          <w:tcPr>
            <w:tcW w:w="1601" w:type="dxa"/>
          </w:tcPr>
          <w:p w:rsidR="00B51335" w:rsidRPr="00E702E9" w:rsidRDefault="00B51335" w:rsidP="003E6F30">
            <w:r w:rsidRPr="00E702E9">
              <w:t xml:space="preserve">Мацун </w:t>
            </w:r>
          </w:p>
        </w:tc>
        <w:tc>
          <w:tcPr>
            <w:tcW w:w="943" w:type="dxa"/>
          </w:tcPr>
          <w:p w:rsidR="00B51335" w:rsidRPr="00EF2440" w:rsidRDefault="00B51335" w:rsidP="00A169B7">
            <w:pPr>
              <w:rPr>
                <w:sz w:val="16"/>
                <w:szCs w:val="16"/>
              </w:rPr>
            </w:pPr>
            <w:r w:rsidRPr="00EF2440">
              <w:rPr>
                <w:sz w:val="16"/>
                <w:szCs w:val="16"/>
              </w:rPr>
              <w:t>10.11%</w:t>
            </w:r>
          </w:p>
        </w:tc>
        <w:tc>
          <w:tcPr>
            <w:tcW w:w="943" w:type="dxa"/>
          </w:tcPr>
          <w:p w:rsidR="00B51335" w:rsidRPr="00EF2440" w:rsidRDefault="00B51335" w:rsidP="00A169B7">
            <w:pPr>
              <w:rPr>
                <w:sz w:val="16"/>
                <w:szCs w:val="16"/>
              </w:rPr>
            </w:pPr>
            <w:r w:rsidRPr="00EF2440">
              <w:rPr>
                <w:sz w:val="16"/>
                <w:szCs w:val="16"/>
              </w:rPr>
              <w:t>22.11%</w:t>
            </w:r>
          </w:p>
        </w:tc>
        <w:tc>
          <w:tcPr>
            <w:tcW w:w="736" w:type="dxa"/>
          </w:tcPr>
          <w:p w:rsidR="00B51335" w:rsidRPr="00EF2440" w:rsidRDefault="00B51335" w:rsidP="00A169B7">
            <w:pPr>
              <w:rPr>
                <w:sz w:val="16"/>
                <w:szCs w:val="16"/>
              </w:rPr>
            </w:pPr>
            <w:r w:rsidRPr="00EF2440">
              <w:rPr>
                <w:sz w:val="16"/>
                <w:szCs w:val="16"/>
              </w:rPr>
              <w:t>34.11%</w:t>
            </w:r>
          </w:p>
        </w:tc>
        <w:tc>
          <w:tcPr>
            <w:tcW w:w="831" w:type="dxa"/>
          </w:tcPr>
          <w:p w:rsidR="00B51335" w:rsidRPr="00EF2440" w:rsidRDefault="00B51335" w:rsidP="00A169B7">
            <w:pPr>
              <w:rPr>
                <w:sz w:val="16"/>
                <w:szCs w:val="16"/>
              </w:rPr>
            </w:pPr>
            <w:r w:rsidRPr="00EF2440">
              <w:rPr>
                <w:sz w:val="16"/>
                <w:szCs w:val="16"/>
              </w:rPr>
              <w:t>45.41%</w:t>
            </w:r>
          </w:p>
        </w:tc>
        <w:tc>
          <w:tcPr>
            <w:tcW w:w="736" w:type="dxa"/>
          </w:tcPr>
          <w:p w:rsidR="00B51335" w:rsidRPr="00EF2440" w:rsidRDefault="00B51335" w:rsidP="00A169B7">
            <w:pPr>
              <w:rPr>
                <w:sz w:val="16"/>
                <w:szCs w:val="16"/>
              </w:rPr>
            </w:pPr>
            <w:r w:rsidRPr="00EF2440">
              <w:rPr>
                <w:sz w:val="16"/>
                <w:szCs w:val="16"/>
              </w:rPr>
              <w:t>54.41%</w:t>
            </w:r>
          </w:p>
        </w:tc>
        <w:tc>
          <w:tcPr>
            <w:tcW w:w="736" w:type="dxa"/>
          </w:tcPr>
          <w:p w:rsidR="00B51335" w:rsidRPr="00EF2440" w:rsidRDefault="00B51335" w:rsidP="00A169B7">
            <w:pPr>
              <w:rPr>
                <w:sz w:val="16"/>
                <w:szCs w:val="16"/>
              </w:rPr>
            </w:pPr>
            <w:r w:rsidRPr="00EF2440">
              <w:rPr>
                <w:sz w:val="16"/>
                <w:szCs w:val="16"/>
              </w:rPr>
              <w:t>54.41%</w:t>
            </w:r>
          </w:p>
        </w:tc>
        <w:tc>
          <w:tcPr>
            <w:tcW w:w="736" w:type="dxa"/>
          </w:tcPr>
          <w:p w:rsidR="00B51335" w:rsidRPr="00EF2440" w:rsidRDefault="00B51335" w:rsidP="00A169B7">
            <w:pPr>
              <w:rPr>
                <w:sz w:val="16"/>
                <w:szCs w:val="16"/>
              </w:rPr>
            </w:pPr>
            <w:r w:rsidRPr="00EF2440">
              <w:rPr>
                <w:sz w:val="16"/>
                <w:szCs w:val="16"/>
              </w:rPr>
              <w:t>54.41%</w:t>
            </w:r>
          </w:p>
        </w:tc>
        <w:tc>
          <w:tcPr>
            <w:tcW w:w="826" w:type="dxa"/>
          </w:tcPr>
          <w:p w:rsidR="00B51335" w:rsidRPr="00EF2440" w:rsidRDefault="00B51335" w:rsidP="00A169B7">
            <w:pPr>
              <w:rPr>
                <w:sz w:val="16"/>
                <w:szCs w:val="16"/>
              </w:rPr>
            </w:pPr>
            <w:r w:rsidRPr="00EF2440">
              <w:rPr>
                <w:sz w:val="16"/>
                <w:szCs w:val="16"/>
              </w:rPr>
              <w:t>54.41%</w:t>
            </w:r>
          </w:p>
        </w:tc>
        <w:tc>
          <w:tcPr>
            <w:tcW w:w="843" w:type="dxa"/>
          </w:tcPr>
          <w:p w:rsidR="00B51335" w:rsidRPr="00EF2440" w:rsidRDefault="00B51335" w:rsidP="00A169B7">
            <w:pPr>
              <w:rPr>
                <w:sz w:val="16"/>
                <w:szCs w:val="16"/>
              </w:rPr>
            </w:pPr>
            <w:r w:rsidRPr="00EF2440">
              <w:rPr>
                <w:sz w:val="16"/>
                <w:szCs w:val="16"/>
              </w:rPr>
              <w:t>66.41%</w:t>
            </w:r>
          </w:p>
        </w:tc>
        <w:tc>
          <w:tcPr>
            <w:tcW w:w="831" w:type="dxa"/>
          </w:tcPr>
          <w:p w:rsidR="00B51335" w:rsidRPr="00EF2440" w:rsidRDefault="00B51335" w:rsidP="00A169B7">
            <w:pPr>
              <w:rPr>
                <w:sz w:val="16"/>
                <w:szCs w:val="16"/>
              </w:rPr>
            </w:pPr>
            <w:r w:rsidRPr="00EF2440">
              <w:rPr>
                <w:sz w:val="16"/>
                <w:szCs w:val="16"/>
              </w:rPr>
              <w:t>76.52%</w:t>
            </w:r>
          </w:p>
        </w:tc>
        <w:tc>
          <w:tcPr>
            <w:tcW w:w="943" w:type="dxa"/>
          </w:tcPr>
          <w:p w:rsidR="00B51335" w:rsidRPr="00EF2440" w:rsidRDefault="00B51335" w:rsidP="00A169B7">
            <w:pPr>
              <w:rPr>
                <w:sz w:val="16"/>
                <w:szCs w:val="16"/>
              </w:rPr>
            </w:pPr>
            <w:r w:rsidRPr="00EF2440">
              <w:rPr>
                <w:sz w:val="16"/>
                <w:szCs w:val="16"/>
              </w:rPr>
              <w:t>89.02%</w:t>
            </w:r>
          </w:p>
        </w:tc>
        <w:tc>
          <w:tcPr>
            <w:tcW w:w="827" w:type="dxa"/>
          </w:tcPr>
          <w:p w:rsidR="00B51335" w:rsidRPr="00EF2440" w:rsidRDefault="00B51335" w:rsidP="00A169B7">
            <w:pPr>
              <w:rPr>
                <w:sz w:val="16"/>
                <w:szCs w:val="16"/>
              </w:rPr>
            </w:pPr>
            <w:r w:rsidRPr="00EF2440">
              <w:rPr>
                <w:sz w:val="16"/>
                <w:szCs w:val="16"/>
              </w:rPr>
              <w:t>100 %</w:t>
            </w:r>
          </w:p>
        </w:tc>
        <w:tc>
          <w:tcPr>
            <w:tcW w:w="768" w:type="dxa"/>
          </w:tcPr>
          <w:p w:rsidR="00B51335" w:rsidRPr="00EF2440" w:rsidRDefault="00B51335" w:rsidP="00A169B7">
            <w:pPr>
              <w:rPr>
                <w:sz w:val="16"/>
                <w:szCs w:val="16"/>
              </w:rPr>
            </w:pPr>
            <w:r>
              <w:rPr>
                <w:sz w:val="16"/>
                <w:szCs w:val="16"/>
              </w:rPr>
              <w:t>100</w:t>
            </w:r>
            <w:r w:rsidRPr="00EF2440">
              <w:rPr>
                <w:sz w:val="16"/>
                <w:szCs w:val="16"/>
              </w:rPr>
              <w:t>%</w:t>
            </w:r>
          </w:p>
        </w:tc>
      </w:tr>
      <w:tr w:rsidR="00B51335" w:rsidRPr="00B138F3" w:rsidTr="006B338D">
        <w:trPr>
          <w:trHeight w:val="404"/>
          <w:jc w:val="center"/>
        </w:trPr>
        <w:tc>
          <w:tcPr>
            <w:tcW w:w="1639" w:type="dxa"/>
            <w:vAlign w:val="center"/>
          </w:tcPr>
          <w:p w:rsidR="00B51335" w:rsidRPr="00362494" w:rsidRDefault="00B51335" w:rsidP="00A169B7">
            <w:pPr>
              <w:jc w:val="center"/>
              <w:rPr>
                <w:rFonts w:ascii="Sylfaen" w:hAnsi="Sylfaen" w:cs="Sylfaen"/>
                <w:lang w:val="en-US"/>
              </w:rPr>
            </w:pPr>
            <w:r w:rsidRPr="00362494">
              <w:rPr>
                <w:rFonts w:ascii="Sylfaen" w:hAnsi="Sylfaen" w:cs="Sylfaen"/>
                <w:lang w:val="en-US"/>
              </w:rPr>
              <w:t>12</w:t>
            </w:r>
          </w:p>
        </w:tc>
        <w:tc>
          <w:tcPr>
            <w:tcW w:w="1966" w:type="dxa"/>
            <w:vAlign w:val="center"/>
          </w:tcPr>
          <w:p w:rsidR="00B51335" w:rsidRPr="00362494" w:rsidRDefault="00B51335" w:rsidP="00A169B7">
            <w:pPr>
              <w:jc w:val="center"/>
              <w:rPr>
                <w:rFonts w:ascii="Calibri" w:hAnsi="Calibri" w:cs="Calibri"/>
                <w:lang w:val="en-US"/>
              </w:rPr>
            </w:pPr>
            <w:r>
              <w:rPr>
                <w:rFonts w:ascii="Calibri" w:hAnsi="Calibri" w:cs="Calibri"/>
                <w:lang w:val="en-US"/>
              </w:rPr>
              <w:t>5333100</w:t>
            </w:r>
          </w:p>
        </w:tc>
        <w:tc>
          <w:tcPr>
            <w:tcW w:w="1601" w:type="dxa"/>
          </w:tcPr>
          <w:p w:rsidR="00B51335" w:rsidRPr="00362494" w:rsidRDefault="00B51335" w:rsidP="003E6F30">
            <w:r w:rsidRPr="00362494">
              <w:t>Томатная паста</w:t>
            </w:r>
          </w:p>
        </w:tc>
        <w:tc>
          <w:tcPr>
            <w:tcW w:w="943" w:type="dxa"/>
          </w:tcPr>
          <w:p w:rsidR="00B51335" w:rsidRPr="00EF2440" w:rsidRDefault="00B51335" w:rsidP="00A169B7">
            <w:pPr>
              <w:rPr>
                <w:sz w:val="16"/>
                <w:szCs w:val="16"/>
              </w:rPr>
            </w:pPr>
            <w:r w:rsidRPr="00EF2440">
              <w:rPr>
                <w:sz w:val="16"/>
                <w:szCs w:val="16"/>
              </w:rPr>
              <w:t>10.11%</w:t>
            </w:r>
          </w:p>
        </w:tc>
        <w:tc>
          <w:tcPr>
            <w:tcW w:w="943" w:type="dxa"/>
          </w:tcPr>
          <w:p w:rsidR="00B51335" w:rsidRPr="00EF2440" w:rsidRDefault="00B51335" w:rsidP="00A169B7">
            <w:pPr>
              <w:rPr>
                <w:sz w:val="16"/>
                <w:szCs w:val="16"/>
              </w:rPr>
            </w:pPr>
            <w:r w:rsidRPr="00EF2440">
              <w:rPr>
                <w:sz w:val="16"/>
                <w:szCs w:val="16"/>
              </w:rPr>
              <w:t>22.11%</w:t>
            </w:r>
          </w:p>
        </w:tc>
        <w:tc>
          <w:tcPr>
            <w:tcW w:w="736" w:type="dxa"/>
          </w:tcPr>
          <w:p w:rsidR="00B51335" w:rsidRPr="00EF2440" w:rsidRDefault="00B51335" w:rsidP="00A169B7">
            <w:pPr>
              <w:rPr>
                <w:sz w:val="16"/>
                <w:szCs w:val="16"/>
              </w:rPr>
            </w:pPr>
            <w:r w:rsidRPr="00EF2440">
              <w:rPr>
                <w:sz w:val="16"/>
                <w:szCs w:val="16"/>
              </w:rPr>
              <w:t>34.11%</w:t>
            </w:r>
          </w:p>
        </w:tc>
        <w:tc>
          <w:tcPr>
            <w:tcW w:w="831" w:type="dxa"/>
          </w:tcPr>
          <w:p w:rsidR="00B51335" w:rsidRPr="00EF2440" w:rsidRDefault="00B51335" w:rsidP="00A169B7">
            <w:pPr>
              <w:rPr>
                <w:sz w:val="16"/>
                <w:szCs w:val="16"/>
              </w:rPr>
            </w:pPr>
            <w:r w:rsidRPr="00EF2440">
              <w:rPr>
                <w:sz w:val="16"/>
                <w:szCs w:val="16"/>
              </w:rPr>
              <w:t>45.41%</w:t>
            </w:r>
          </w:p>
        </w:tc>
        <w:tc>
          <w:tcPr>
            <w:tcW w:w="736" w:type="dxa"/>
          </w:tcPr>
          <w:p w:rsidR="00B51335" w:rsidRPr="00EF2440" w:rsidRDefault="00B51335" w:rsidP="00A169B7">
            <w:pPr>
              <w:rPr>
                <w:sz w:val="16"/>
                <w:szCs w:val="16"/>
              </w:rPr>
            </w:pPr>
            <w:r w:rsidRPr="00EF2440">
              <w:rPr>
                <w:sz w:val="16"/>
                <w:szCs w:val="16"/>
              </w:rPr>
              <w:t>54.41%</w:t>
            </w:r>
          </w:p>
        </w:tc>
        <w:tc>
          <w:tcPr>
            <w:tcW w:w="736" w:type="dxa"/>
          </w:tcPr>
          <w:p w:rsidR="00B51335" w:rsidRPr="00EF2440" w:rsidRDefault="00B51335" w:rsidP="00A169B7">
            <w:pPr>
              <w:rPr>
                <w:sz w:val="16"/>
                <w:szCs w:val="16"/>
              </w:rPr>
            </w:pPr>
            <w:r w:rsidRPr="00EF2440">
              <w:rPr>
                <w:sz w:val="16"/>
                <w:szCs w:val="16"/>
              </w:rPr>
              <w:t>54.41%</w:t>
            </w:r>
          </w:p>
        </w:tc>
        <w:tc>
          <w:tcPr>
            <w:tcW w:w="736" w:type="dxa"/>
          </w:tcPr>
          <w:p w:rsidR="00B51335" w:rsidRPr="00EF2440" w:rsidRDefault="00B51335" w:rsidP="00A169B7">
            <w:pPr>
              <w:rPr>
                <w:sz w:val="16"/>
                <w:szCs w:val="16"/>
              </w:rPr>
            </w:pPr>
            <w:r w:rsidRPr="00EF2440">
              <w:rPr>
                <w:sz w:val="16"/>
                <w:szCs w:val="16"/>
              </w:rPr>
              <w:t>54.41%</w:t>
            </w:r>
          </w:p>
        </w:tc>
        <w:tc>
          <w:tcPr>
            <w:tcW w:w="826" w:type="dxa"/>
          </w:tcPr>
          <w:p w:rsidR="00B51335" w:rsidRPr="00EF2440" w:rsidRDefault="00B51335" w:rsidP="00A169B7">
            <w:pPr>
              <w:rPr>
                <w:sz w:val="16"/>
                <w:szCs w:val="16"/>
              </w:rPr>
            </w:pPr>
            <w:r w:rsidRPr="00EF2440">
              <w:rPr>
                <w:sz w:val="16"/>
                <w:szCs w:val="16"/>
              </w:rPr>
              <w:t>54.41%</w:t>
            </w:r>
          </w:p>
        </w:tc>
        <w:tc>
          <w:tcPr>
            <w:tcW w:w="843" w:type="dxa"/>
          </w:tcPr>
          <w:p w:rsidR="00B51335" w:rsidRPr="00EF2440" w:rsidRDefault="00B51335" w:rsidP="00A169B7">
            <w:pPr>
              <w:rPr>
                <w:sz w:val="16"/>
                <w:szCs w:val="16"/>
              </w:rPr>
            </w:pPr>
            <w:r w:rsidRPr="00EF2440">
              <w:rPr>
                <w:sz w:val="16"/>
                <w:szCs w:val="16"/>
              </w:rPr>
              <w:t>66.41%</w:t>
            </w:r>
          </w:p>
        </w:tc>
        <w:tc>
          <w:tcPr>
            <w:tcW w:w="831" w:type="dxa"/>
          </w:tcPr>
          <w:p w:rsidR="00B51335" w:rsidRPr="00EF2440" w:rsidRDefault="00B51335" w:rsidP="00A169B7">
            <w:pPr>
              <w:rPr>
                <w:sz w:val="16"/>
                <w:szCs w:val="16"/>
              </w:rPr>
            </w:pPr>
            <w:r w:rsidRPr="00EF2440">
              <w:rPr>
                <w:sz w:val="16"/>
                <w:szCs w:val="16"/>
              </w:rPr>
              <w:t>76.52%</w:t>
            </w:r>
          </w:p>
        </w:tc>
        <w:tc>
          <w:tcPr>
            <w:tcW w:w="943" w:type="dxa"/>
          </w:tcPr>
          <w:p w:rsidR="00B51335" w:rsidRPr="00EF2440" w:rsidRDefault="00B51335" w:rsidP="00A169B7">
            <w:pPr>
              <w:rPr>
                <w:sz w:val="16"/>
                <w:szCs w:val="16"/>
              </w:rPr>
            </w:pPr>
            <w:r w:rsidRPr="00EF2440">
              <w:rPr>
                <w:sz w:val="16"/>
                <w:szCs w:val="16"/>
              </w:rPr>
              <w:t>89.02%</w:t>
            </w:r>
          </w:p>
        </w:tc>
        <w:tc>
          <w:tcPr>
            <w:tcW w:w="827" w:type="dxa"/>
          </w:tcPr>
          <w:p w:rsidR="00B51335" w:rsidRPr="00EF2440" w:rsidRDefault="00B51335" w:rsidP="00A169B7">
            <w:pPr>
              <w:rPr>
                <w:sz w:val="16"/>
                <w:szCs w:val="16"/>
              </w:rPr>
            </w:pPr>
            <w:r w:rsidRPr="00EF2440">
              <w:rPr>
                <w:sz w:val="16"/>
                <w:szCs w:val="16"/>
              </w:rPr>
              <w:t>100 %</w:t>
            </w:r>
          </w:p>
        </w:tc>
        <w:tc>
          <w:tcPr>
            <w:tcW w:w="768" w:type="dxa"/>
          </w:tcPr>
          <w:p w:rsidR="00B51335" w:rsidRPr="00EF2440" w:rsidRDefault="00B51335" w:rsidP="00A169B7">
            <w:pPr>
              <w:rPr>
                <w:sz w:val="16"/>
                <w:szCs w:val="16"/>
              </w:rPr>
            </w:pPr>
            <w:r>
              <w:rPr>
                <w:sz w:val="16"/>
                <w:szCs w:val="16"/>
              </w:rPr>
              <w:t>100</w:t>
            </w:r>
            <w:r w:rsidRPr="00EF2440">
              <w:rPr>
                <w:sz w:val="16"/>
                <w:szCs w:val="16"/>
              </w:rPr>
              <w:t>%</w:t>
            </w:r>
          </w:p>
        </w:tc>
      </w:tr>
      <w:tr w:rsidR="00B51335" w:rsidRPr="00B138F3" w:rsidTr="006B338D">
        <w:trPr>
          <w:trHeight w:val="404"/>
          <w:jc w:val="center"/>
        </w:trPr>
        <w:tc>
          <w:tcPr>
            <w:tcW w:w="1639" w:type="dxa"/>
            <w:vAlign w:val="center"/>
          </w:tcPr>
          <w:p w:rsidR="00B51335" w:rsidRPr="00362494" w:rsidRDefault="00B51335" w:rsidP="00A169B7">
            <w:pPr>
              <w:jc w:val="center"/>
              <w:rPr>
                <w:rFonts w:ascii="Sylfaen" w:hAnsi="Sylfaen" w:cs="Sylfaen"/>
                <w:lang w:val="en-US"/>
              </w:rPr>
            </w:pPr>
            <w:r w:rsidRPr="00362494">
              <w:rPr>
                <w:rFonts w:ascii="Sylfaen" w:hAnsi="Sylfaen" w:cs="Sylfaen"/>
                <w:lang w:val="en-US"/>
              </w:rPr>
              <w:t>13</w:t>
            </w:r>
          </w:p>
        </w:tc>
        <w:tc>
          <w:tcPr>
            <w:tcW w:w="1966" w:type="dxa"/>
            <w:vAlign w:val="center"/>
          </w:tcPr>
          <w:p w:rsidR="00B51335" w:rsidRPr="00362494" w:rsidRDefault="00B51335" w:rsidP="00A169B7">
            <w:pPr>
              <w:jc w:val="center"/>
              <w:rPr>
                <w:rFonts w:ascii="Calibri" w:hAnsi="Calibri" w:cs="Calibri"/>
                <w:lang w:val="en-US"/>
              </w:rPr>
            </w:pPr>
            <w:r>
              <w:rPr>
                <w:rFonts w:ascii="Calibri" w:hAnsi="Calibri" w:cs="Calibri"/>
                <w:lang w:val="en-US"/>
              </w:rPr>
              <w:t>03221110</w:t>
            </w:r>
          </w:p>
        </w:tc>
        <w:tc>
          <w:tcPr>
            <w:tcW w:w="1601" w:type="dxa"/>
          </w:tcPr>
          <w:p w:rsidR="00B51335" w:rsidRPr="00362494" w:rsidRDefault="00B51335" w:rsidP="003E6F30">
            <w:r w:rsidRPr="00362494">
              <w:t>морковь</w:t>
            </w:r>
          </w:p>
        </w:tc>
        <w:tc>
          <w:tcPr>
            <w:tcW w:w="943" w:type="dxa"/>
          </w:tcPr>
          <w:p w:rsidR="00B51335" w:rsidRPr="00EF2440" w:rsidRDefault="00B51335" w:rsidP="00A169B7">
            <w:pPr>
              <w:rPr>
                <w:sz w:val="16"/>
                <w:szCs w:val="16"/>
              </w:rPr>
            </w:pPr>
            <w:r w:rsidRPr="00EF2440">
              <w:rPr>
                <w:sz w:val="16"/>
                <w:szCs w:val="16"/>
              </w:rPr>
              <w:t>10.11%</w:t>
            </w:r>
          </w:p>
        </w:tc>
        <w:tc>
          <w:tcPr>
            <w:tcW w:w="943" w:type="dxa"/>
          </w:tcPr>
          <w:p w:rsidR="00B51335" w:rsidRPr="00EF2440" w:rsidRDefault="00B51335" w:rsidP="00A169B7">
            <w:pPr>
              <w:rPr>
                <w:sz w:val="16"/>
                <w:szCs w:val="16"/>
              </w:rPr>
            </w:pPr>
            <w:r w:rsidRPr="00EF2440">
              <w:rPr>
                <w:sz w:val="16"/>
                <w:szCs w:val="16"/>
              </w:rPr>
              <w:t>22.11%</w:t>
            </w:r>
          </w:p>
        </w:tc>
        <w:tc>
          <w:tcPr>
            <w:tcW w:w="736" w:type="dxa"/>
          </w:tcPr>
          <w:p w:rsidR="00B51335" w:rsidRPr="00EF2440" w:rsidRDefault="00B51335" w:rsidP="00A169B7">
            <w:pPr>
              <w:rPr>
                <w:sz w:val="16"/>
                <w:szCs w:val="16"/>
              </w:rPr>
            </w:pPr>
            <w:r w:rsidRPr="00EF2440">
              <w:rPr>
                <w:sz w:val="16"/>
                <w:szCs w:val="16"/>
              </w:rPr>
              <w:t>34.11%</w:t>
            </w:r>
          </w:p>
        </w:tc>
        <w:tc>
          <w:tcPr>
            <w:tcW w:w="831" w:type="dxa"/>
          </w:tcPr>
          <w:p w:rsidR="00B51335" w:rsidRPr="00EF2440" w:rsidRDefault="00B51335" w:rsidP="00A169B7">
            <w:pPr>
              <w:rPr>
                <w:sz w:val="16"/>
                <w:szCs w:val="16"/>
              </w:rPr>
            </w:pPr>
            <w:r w:rsidRPr="00EF2440">
              <w:rPr>
                <w:sz w:val="16"/>
                <w:szCs w:val="16"/>
              </w:rPr>
              <w:t>45.41%</w:t>
            </w:r>
          </w:p>
        </w:tc>
        <w:tc>
          <w:tcPr>
            <w:tcW w:w="736" w:type="dxa"/>
          </w:tcPr>
          <w:p w:rsidR="00B51335" w:rsidRPr="00EF2440" w:rsidRDefault="00B51335" w:rsidP="00A169B7">
            <w:pPr>
              <w:rPr>
                <w:sz w:val="16"/>
                <w:szCs w:val="16"/>
              </w:rPr>
            </w:pPr>
            <w:r w:rsidRPr="00EF2440">
              <w:rPr>
                <w:sz w:val="16"/>
                <w:szCs w:val="16"/>
              </w:rPr>
              <w:t>54.41%</w:t>
            </w:r>
          </w:p>
        </w:tc>
        <w:tc>
          <w:tcPr>
            <w:tcW w:w="736" w:type="dxa"/>
          </w:tcPr>
          <w:p w:rsidR="00B51335" w:rsidRPr="00EF2440" w:rsidRDefault="00B51335" w:rsidP="00A169B7">
            <w:pPr>
              <w:rPr>
                <w:sz w:val="16"/>
                <w:szCs w:val="16"/>
              </w:rPr>
            </w:pPr>
            <w:r w:rsidRPr="00EF2440">
              <w:rPr>
                <w:sz w:val="16"/>
                <w:szCs w:val="16"/>
              </w:rPr>
              <w:t>54.41%</w:t>
            </w:r>
          </w:p>
        </w:tc>
        <w:tc>
          <w:tcPr>
            <w:tcW w:w="736" w:type="dxa"/>
          </w:tcPr>
          <w:p w:rsidR="00B51335" w:rsidRPr="00EF2440" w:rsidRDefault="00B51335" w:rsidP="00A169B7">
            <w:pPr>
              <w:rPr>
                <w:sz w:val="16"/>
                <w:szCs w:val="16"/>
              </w:rPr>
            </w:pPr>
            <w:r w:rsidRPr="00EF2440">
              <w:rPr>
                <w:sz w:val="16"/>
                <w:szCs w:val="16"/>
              </w:rPr>
              <w:t>54.41%</w:t>
            </w:r>
          </w:p>
        </w:tc>
        <w:tc>
          <w:tcPr>
            <w:tcW w:w="826" w:type="dxa"/>
          </w:tcPr>
          <w:p w:rsidR="00B51335" w:rsidRPr="00EF2440" w:rsidRDefault="00B51335" w:rsidP="00A169B7">
            <w:pPr>
              <w:rPr>
                <w:sz w:val="16"/>
                <w:szCs w:val="16"/>
              </w:rPr>
            </w:pPr>
            <w:r w:rsidRPr="00EF2440">
              <w:rPr>
                <w:sz w:val="16"/>
                <w:szCs w:val="16"/>
              </w:rPr>
              <w:t>54.41%</w:t>
            </w:r>
          </w:p>
        </w:tc>
        <w:tc>
          <w:tcPr>
            <w:tcW w:w="843" w:type="dxa"/>
          </w:tcPr>
          <w:p w:rsidR="00B51335" w:rsidRPr="00EF2440" w:rsidRDefault="00B51335" w:rsidP="00A169B7">
            <w:pPr>
              <w:rPr>
                <w:sz w:val="16"/>
                <w:szCs w:val="16"/>
              </w:rPr>
            </w:pPr>
            <w:r w:rsidRPr="00EF2440">
              <w:rPr>
                <w:sz w:val="16"/>
                <w:szCs w:val="16"/>
              </w:rPr>
              <w:t>66.41%</w:t>
            </w:r>
          </w:p>
        </w:tc>
        <w:tc>
          <w:tcPr>
            <w:tcW w:w="831" w:type="dxa"/>
          </w:tcPr>
          <w:p w:rsidR="00B51335" w:rsidRPr="00EF2440" w:rsidRDefault="00B51335" w:rsidP="00A169B7">
            <w:pPr>
              <w:rPr>
                <w:sz w:val="16"/>
                <w:szCs w:val="16"/>
              </w:rPr>
            </w:pPr>
            <w:r w:rsidRPr="00EF2440">
              <w:rPr>
                <w:sz w:val="16"/>
                <w:szCs w:val="16"/>
              </w:rPr>
              <w:t>76.52%</w:t>
            </w:r>
          </w:p>
        </w:tc>
        <w:tc>
          <w:tcPr>
            <w:tcW w:w="943" w:type="dxa"/>
          </w:tcPr>
          <w:p w:rsidR="00B51335" w:rsidRPr="00EF2440" w:rsidRDefault="00B51335" w:rsidP="00A169B7">
            <w:pPr>
              <w:rPr>
                <w:sz w:val="16"/>
                <w:szCs w:val="16"/>
              </w:rPr>
            </w:pPr>
            <w:r w:rsidRPr="00EF2440">
              <w:rPr>
                <w:sz w:val="16"/>
                <w:szCs w:val="16"/>
              </w:rPr>
              <w:t>89.02%</w:t>
            </w:r>
          </w:p>
        </w:tc>
        <w:tc>
          <w:tcPr>
            <w:tcW w:w="827" w:type="dxa"/>
          </w:tcPr>
          <w:p w:rsidR="00B51335" w:rsidRPr="00EF2440" w:rsidRDefault="00B51335" w:rsidP="00A169B7">
            <w:pPr>
              <w:rPr>
                <w:sz w:val="16"/>
                <w:szCs w:val="16"/>
              </w:rPr>
            </w:pPr>
            <w:r w:rsidRPr="00EF2440">
              <w:rPr>
                <w:sz w:val="16"/>
                <w:szCs w:val="16"/>
              </w:rPr>
              <w:t>100 %</w:t>
            </w:r>
          </w:p>
        </w:tc>
        <w:tc>
          <w:tcPr>
            <w:tcW w:w="768" w:type="dxa"/>
          </w:tcPr>
          <w:p w:rsidR="00B51335" w:rsidRPr="00EF2440" w:rsidRDefault="00B51335" w:rsidP="00A169B7">
            <w:pPr>
              <w:rPr>
                <w:sz w:val="16"/>
                <w:szCs w:val="16"/>
              </w:rPr>
            </w:pPr>
            <w:r>
              <w:rPr>
                <w:sz w:val="16"/>
                <w:szCs w:val="16"/>
              </w:rPr>
              <w:t>100</w:t>
            </w:r>
            <w:r w:rsidRPr="00EF2440">
              <w:rPr>
                <w:sz w:val="16"/>
                <w:szCs w:val="16"/>
              </w:rPr>
              <w:t>%</w:t>
            </w:r>
          </w:p>
        </w:tc>
      </w:tr>
      <w:tr w:rsidR="00B51335" w:rsidRPr="00B138F3" w:rsidTr="008D5356">
        <w:trPr>
          <w:trHeight w:val="404"/>
          <w:jc w:val="center"/>
        </w:trPr>
        <w:tc>
          <w:tcPr>
            <w:tcW w:w="1639" w:type="dxa"/>
            <w:vAlign w:val="center"/>
          </w:tcPr>
          <w:p w:rsidR="00B51335" w:rsidRPr="00362494" w:rsidRDefault="00B51335" w:rsidP="00A169B7">
            <w:pPr>
              <w:jc w:val="center"/>
              <w:rPr>
                <w:rFonts w:ascii="Sylfaen" w:hAnsi="Sylfaen" w:cs="Sylfaen"/>
                <w:lang w:val="en-US"/>
              </w:rPr>
            </w:pPr>
            <w:r w:rsidRPr="00362494">
              <w:rPr>
                <w:rFonts w:ascii="Sylfaen" w:hAnsi="Sylfaen" w:cs="Sylfaen"/>
                <w:lang w:val="en-US"/>
              </w:rPr>
              <w:t>14</w:t>
            </w:r>
          </w:p>
        </w:tc>
        <w:tc>
          <w:tcPr>
            <w:tcW w:w="1966" w:type="dxa"/>
            <w:vAlign w:val="center"/>
          </w:tcPr>
          <w:p w:rsidR="00B51335" w:rsidRPr="00B51335" w:rsidRDefault="00B51335" w:rsidP="00A169B7">
            <w:pPr>
              <w:jc w:val="center"/>
              <w:rPr>
                <w:rFonts w:ascii="Calibri" w:hAnsi="Calibri" w:cs="Calibri"/>
                <w:highlight w:val="yellow"/>
                <w:lang w:val="en-US"/>
              </w:rPr>
            </w:pPr>
            <w:r w:rsidRPr="00B51335">
              <w:rPr>
                <w:rFonts w:ascii="Calibri" w:hAnsi="Calibri" w:cs="Calibri"/>
                <w:highlight w:val="yellow"/>
                <w:lang w:val="en-US"/>
              </w:rPr>
              <w:t>3221100</w:t>
            </w:r>
          </w:p>
        </w:tc>
        <w:tc>
          <w:tcPr>
            <w:tcW w:w="1601" w:type="dxa"/>
            <w:vAlign w:val="center"/>
          </w:tcPr>
          <w:p w:rsidR="00B51335" w:rsidRPr="00362494" w:rsidRDefault="00B51335" w:rsidP="003E6F30">
            <w:pPr>
              <w:rPr>
                <w:rFonts w:ascii="Calibri" w:hAnsi="Calibri" w:cs="Calibri"/>
                <w:lang w:val="en-US"/>
              </w:rPr>
            </w:pPr>
            <w:r w:rsidRPr="00362494">
              <w:rPr>
                <w:rFonts w:ascii="Calibri" w:hAnsi="Calibri" w:cs="Calibri"/>
                <w:lang w:val="en-US"/>
              </w:rPr>
              <w:t>свекла</w:t>
            </w:r>
          </w:p>
        </w:tc>
        <w:tc>
          <w:tcPr>
            <w:tcW w:w="943" w:type="dxa"/>
          </w:tcPr>
          <w:p w:rsidR="00B51335" w:rsidRPr="00EF2440" w:rsidRDefault="00B51335" w:rsidP="00A169B7">
            <w:pPr>
              <w:rPr>
                <w:sz w:val="16"/>
                <w:szCs w:val="16"/>
              </w:rPr>
            </w:pPr>
            <w:r w:rsidRPr="00EF2440">
              <w:rPr>
                <w:sz w:val="16"/>
                <w:szCs w:val="16"/>
              </w:rPr>
              <w:t>10.11%</w:t>
            </w:r>
          </w:p>
        </w:tc>
        <w:tc>
          <w:tcPr>
            <w:tcW w:w="943" w:type="dxa"/>
          </w:tcPr>
          <w:p w:rsidR="00B51335" w:rsidRPr="00EF2440" w:rsidRDefault="00B51335" w:rsidP="00A169B7">
            <w:pPr>
              <w:rPr>
                <w:sz w:val="16"/>
                <w:szCs w:val="16"/>
              </w:rPr>
            </w:pPr>
            <w:r w:rsidRPr="00EF2440">
              <w:rPr>
                <w:sz w:val="16"/>
                <w:szCs w:val="16"/>
              </w:rPr>
              <w:t>22.11%</w:t>
            </w:r>
          </w:p>
        </w:tc>
        <w:tc>
          <w:tcPr>
            <w:tcW w:w="736" w:type="dxa"/>
          </w:tcPr>
          <w:p w:rsidR="00B51335" w:rsidRPr="00EF2440" w:rsidRDefault="00B51335" w:rsidP="00A169B7">
            <w:pPr>
              <w:rPr>
                <w:sz w:val="16"/>
                <w:szCs w:val="16"/>
              </w:rPr>
            </w:pPr>
            <w:r w:rsidRPr="00EF2440">
              <w:rPr>
                <w:sz w:val="16"/>
                <w:szCs w:val="16"/>
              </w:rPr>
              <w:t>34.11%</w:t>
            </w:r>
          </w:p>
        </w:tc>
        <w:tc>
          <w:tcPr>
            <w:tcW w:w="831" w:type="dxa"/>
          </w:tcPr>
          <w:p w:rsidR="00B51335" w:rsidRPr="00EF2440" w:rsidRDefault="00B51335" w:rsidP="00A169B7">
            <w:pPr>
              <w:rPr>
                <w:sz w:val="16"/>
                <w:szCs w:val="16"/>
              </w:rPr>
            </w:pPr>
            <w:r w:rsidRPr="00EF2440">
              <w:rPr>
                <w:sz w:val="16"/>
                <w:szCs w:val="16"/>
              </w:rPr>
              <w:t>45.41%</w:t>
            </w:r>
          </w:p>
        </w:tc>
        <w:tc>
          <w:tcPr>
            <w:tcW w:w="736" w:type="dxa"/>
          </w:tcPr>
          <w:p w:rsidR="00B51335" w:rsidRPr="00EF2440" w:rsidRDefault="00B51335" w:rsidP="00A169B7">
            <w:pPr>
              <w:rPr>
                <w:sz w:val="16"/>
                <w:szCs w:val="16"/>
              </w:rPr>
            </w:pPr>
            <w:r w:rsidRPr="00EF2440">
              <w:rPr>
                <w:sz w:val="16"/>
                <w:szCs w:val="16"/>
              </w:rPr>
              <w:t>54.41%</w:t>
            </w:r>
          </w:p>
        </w:tc>
        <w:tc>
          <w:tcPr>
            <w:tcW w:w="736" w:type="dxa"/>
          </w:tcPr>
          <w:p w:rsidR="00B51335" w:rsidRPr="00EF2440" w:rsidRDefault="00B51335" w:rsidP="00A169B7">
            <w:pPr>
              <w:rPr>
                <w:sz w:val="16"/>
                <w:szCs w:val="16"/>
              </w:rPr>
            </w:pPr>
            <w:r w:rsidRPr="00EF2440">
              <w:rPr>
                <w:sz w:val="16"/>
                <w:szCs w:val="16"/>
              </w:rPr>
              <w:t>54.41%</w:t>
            </w:r>
          </w:p>
        </w:tc>
        <w:tc>
          <w:tcPr>
            <w:tcW w:w="736" w:type="dxa"/>
          </w:tcPr>
          <w:p w:rsidR="00B51335" w:rsidRPr="00EF2440" w:rsidRDefault="00B51335" w:rsidP="00A169B7">
            <w:pPr>
              <w:rPr>
                <w:sz w:val="16"/>
                <w:szCs w:val="16"/>
              </w:rPr>
            </w:pPr>
            <w:r w:rsidRPr="00EF2440">
              <w:rPr>
                <w:sz w:val="16"/>
                <w:szCs w:val="16"/>
              </w:rPr>
              <w:t>54.41%</w:t>
            </w:r>
          </w:p>
        </w:tc>
        <w:tc>
          <w:tcPr>
            <w:tcW w:w="826" w:type="dxa"/>
          </w:tcPr>
          <w:p w:rsidR="00B51335" w:rsidRPr="00EF2440" w:rsidRDefault="00B51335" w:rsidP="00A169B7">
            <w:pPr>
              <w:rPr>
                <w:sz w:val="16"/>
                <w:szCs w:val="16"/>
              </w:rPr>
            </w:pPr>
            <w:r w:rsidRPr="00EF2440">
              <w:rPr>
                <w:sz w:val="16"/>
                <w:szCs w:val="16"/>
              </w:rPr>
              <w:t>54.41%</w:t>
            </w:r>
          </w:p>
        </w:tc>
        <w:tc>
          <w:tcPr>
            <w:tcW w:w="843" w:type="dxa"/>
          </w:tcPr>
          <w:p w:rsidR="00B51335" w:rsidRPr="00EF2440" w:rsidRDefault="00B51335" w:rsidP="00A169B7">
            <w:pPr>
              <w:rPr>
                <w:sz w:val="16"/>
                <w:szCs w:val="16"/>
              </w:rPr>
            </w:pPr>
            <w:r w:rsidRPr="00EF2440">
              <w:rPr>
                <w:sz w:val="16"/>
                <w:szCs w:val="16"/>
              </w:rPr>
              <w:t>66.41%</w:t>
            </w:r>
          </w:p>
        </w:tc>
        <w:tc>
          <w:tcPr>
            <w:tcW w:w="831" w:type="dxa"/>
          </w:tcPr>
          <w:p w:rsidR="00B51335" w:rsidRPr="00EF2440" w:rsidRDefault="00B51335" w:rsidP="00A169B7">
            <w:pPr>
              <w:rPr>
                <w:sz w:val="16"/>
                <w:szCs w:val="16"/>
              </w:rPr>
            </w:pPr>
            <w:r w:rsidRPr="00EF2440">
              <w:rPr>
                <w:sz w:val="16"/>
                <w:szCs w:val="16"/>
              </w:rPr>
              <w:t>76.52%</w:t>
            </w:r>
          </w:p>
        </w:tc>
        <w:tc>
          <w:tcPr>
            <w:tcW w:w="943" w:type="dxa"/>
          </w:tcPr>
          <w:p w:rsidR="00B51335" w:rsidRPr="00EF2440" w:rsidRDefault="00B51335" w:rsidP="00A169B7">
            <w:pPr>
              <w:rPr>
                <w:sz w:val="16"/>
                <w:szCs w:val="16"/>
              </w:rPr>
            </w:pPr>
            <w:r w:rsidRPr="00EF2440">
              <w:rPr>
                <w:sz w:val="16"/>
                <w:szCs w:val="16"/>
              </w:rPr>
              <w:t>89.02%</w:t>
            </w:r>
          </w:p>
        </w:tc>
        <w:tc>
          <w:tcPr>
            <w:tcW w:w="827" w:type="dxa"/>
          </w:tcPr>
          <w:p w:rsidR="00B51335" w:rsidRPr="00EF2440" w:rsidRDefault="00B51335" w:rsidP="00A169B7">
            <w:pPr>
              <w:rPr>
                <w:sz w:val="16"/>
                <w:szCs w:val="16"/>
              </w:rPr>
            </w:pPr>
            <w:r w:rsidRPr="00EF2440">
              <w:rPr>
                <w:sz w:val="16"/>
                <w:szCs w:val="16"/>
              </w:rPr>
              <w:t>100 %</w:t>
            </w:r>
          </w:p>
        </w:tc>
        <w:tc>
          <w:tcPr>
            <w:tcW w:w="768" w:type="dxa"/>
          </w:tcPr>
          <w:p w:rsidR="00B51335" w:rsidRPr="00EF2440" w:rsidRDefault="00B51335" w:rsidP="00A169B7">
            <w:pPr>
              <w:rPr>
                <w:sz w:val="16"/>
                <w:szCs w:val="16"/>
              </w:rPr>
            </w:pPr>
            <w:r>
              <w:rPr>
                <w:sz w:val="16"/>
                <w:szCs w:val="16"/>
              </w:rPr>
              <w:t>100</w:t>
            </w:r>
            <w:r w:rsidRPr="00EF2440">
              <w:rPr>
                <w:sz w:val="16"/>
                <w:szCs w:val="16"/>
              </w:rPr>
              <w:t>%</w:t>
            </w:r>
          </w:p>
        </w:tc>
      </w:tr>
      <w:tr w:rsidR="00B51335" w:rsidRPr="00B138F3" w:rsidTr="008D5356">
        <w:trPr>
          <w:trHeight w:val="404"/>
          <w:jc w:val="center"/>
        </w:trPr>
        <w:tc>
          <w:tcPr>
            <w:tcW w:w="1639" w:type="dxa"/>
            <w:vAlign w:val="center"/>
          </w:tcPr>
          <w:p w:rsidR="00B51335" w:rsidRPr="00362494" w:rsidRDefault="00B51335" w:rsidP="00A169B7">
            <w:pPr>
              <w:jc w:val="center"/>
              <w:rPr>
                <w:rFonts w:ascii="Sylfaen" w:hAnsi="Sylfaen" w:cs="Sylfaen"/>
                <w:lang w:val="en-US"/>
              </w:rPr>
            </w:pPr>
            <w:r w:rsidRPr="00362494">
              <w:rPr>
                <w:rFonts w:ascii="Sylfaen" w:hAnsi="Sylfaen" w:cs="Sylfaen"/>
                <w:lang w:val="en-US"/>
              </w:rPr>
              <w:t>15</w:t>
            </w:r>
          </w:p>
        </w:tc>
        <w:tc>
          <w:tcPr>
            <w:tcW w:w="1966" w:type="dxa"/>
            <w:vAlign w:val="center"/>
          </w:tcPr>
          <w:p w:rsidR="00B51335" w:rsidRPr="00B51335" w:rsidRDefault="00B51335" w:rsidP="00A169B7">
            <w:pPr>
              <w:jc w:val="center"/>
              <w:rPr>
                <w:rFonts w:ascii="Calibri" w:hAnsi="Calibri" w:cs="Calibri"/>
                <w:highlight w:val="yellow"/>
                <w:lang w:val="en-US"/>
              </w:rPr>
            </w:pPr>
            <w:r w:rsidRPr="00B51335">
              <w:rPr>
                <w:rFonts w:ascii="Calibri" w:hAnsi="Calibri" w:cs="Calibri"/>
                <w:highlight w:val="yellow"/>
                <w:lang w:val="en-US"/>
              </w:rPr>
              <w:t>15313000</w:t>
            </w:r>
          </w:p>
        </w:tc>
        <w:tc>
          <w:tcPr>
            <w:tcW w:w="1601" w:type="dxa"/>
            <w:vAlign w:val="center"/>
          </w:tcPr>
          <w:p w:rsidR="00B51335" w:rsidRPr="00362494" w:rsidRDefault="00B51335" w:rsidP="003E6F30">
            <w:pPr>
              <w:rPr>
                <w:rFonts w:ascii="Calibri" w:hAnsi="Calibri" w:cs="Calibri"/>
                <w:lang w:val="en-US"/>
              </w:rPr>
            </w:pPr>
            <w:r w:rsidRPr="00362494">
              <w:rPr>
                <w:rFonts w:ascii="Calibri" w:hAnsi="Calibri" w:cs="Calibri"/>
                <w:lang w:val="en-US"/>
              </w:rPr>
              <w:t>картофель</w:t>
            </w:r>
          </w:p>
        </w:tc>
        <w:tc>
          <w:tcPr>
            <w:tcW w:w="943" w:type="dxa"/>
          </w:tcPr>
          <w:p w:rsidR="00B51335" w:rsidRPr="00EF2440" w:rsidRDefault="00B51335" w:rsidP="00A169B7">
            <w:pPr>
              <w:rPr>
                <w:sz w:val="16"/>
                <w:szCs w:val="16"/>
              </w:rPr>
            </w:pPr>
            <w:r w:rsidRPr="00EF2440">
              <w:rPr>
                <w:sz w:val="16"/>
                <w:szCs w:val="16"/>
              </w:rPr>
              <w:t>10.11%</w:t>
            </w:r>
          </w:p>
        </w:tc>
        <w:tc>
          <w:tcPr>
            <w:tcW w:w="943" w:type="dxa"/>
          </w:tcPr>
          <w:p w:rsidR="00B51335" w:rsidRPr="00EF2440" w:rsidRDefault="00B51335" w:rsidP="00A169B7">
            <w:pPr>
              <w:rPr>
                <w:sz w:val="16"/>
                <w:szCs w:val="16"/>
              </w:rPr>
            </w:pPr>
            <w:r w:rsidRPr="00EF2440">
              <w:rPr>
                <w:sz w:val="16"/>
                <w:szCs w:val="16"/>
              </w:rPr>
              <w:t>22.11%</w:t>
            </w:r>
          </w:p>
        </w:tc>
        <w:tc>
          <w:tcPr>
            <w:tcW w:w="736" w:type="dxa"/>
          </w:tcPr>
          <w:p w:rsidR="00B51335" w:rsidRPr="00EF2440" w:rsidRDefault="00B51335" w:rsidP="00A169B7">
            <w:pPr>
              <w:rPr>
                <w:sz w:val="16"/>
                <w:szCs w:val="16"/>
              </w:rPr>
            </w:pPr>
            <w:r w:rsidRPr="00EF2440">
              <w:rPr>
                <w:sz w:val="16"/>
                <w:szCs w:val="16"/>
              </w:rPr>
              <w:t>34.11%</w:t>
            </w:r>
          </w:p>
        </w:tc>
        <w:tc>
          <w:tcPr>
            <w:tcW w:w="831" w:type="dxa"/>
          </w:tcPr>
          <w:p w:rsidR="00B51335" w:rsidRPr="00EF2440" w:rsidRDefault="00B51335" w:rsidP="00A169B7">
            <w:pPr>
              <w:rPr>
                <w:sz w:val="16"/>
                <w:szCs w:val="16"/>
              </w:rPr>
            </w:pPr>
            <w:r w:rsidRPr="00EF2440">
              <w:rPr>
                <w:sz w:val="16"/>
                <w:szCs w:val="16"/>
              </w:rPr>
              <w:t>45.41%</w:t>
            </w:r>
          </w:p>
        </w:tc>
        <w:tc>
          <w:tcPr>
            <w:tcW w:w="736" w:type="dxa"/>
          </w:tcPr>
          <w:p w:rsidR="00B51335" w:rsidRPr="00EF2440" w:rsidRDefault="00B51335" w:rsidP="00A169B7">
            <w:pPr>
              <w:rPr>
                <w:sz w:val="16"/>
                <w:szCs w:val="16"/>
              </w:rPr>
            </w:pPr>
            <w:r w:rsidRPr="00EF2440">
              <w:rPr>
                <w:sz w:val="16"/>
                <w:szCs w:val="16"/>
              </w:rPr>
              <w:t>54.41%</w:t>
            </w:r>
          </w:p>
        </w:tc>
        <w:tc>
          <w:tcPr>
            <w:tcW w:w="736" w:type="dxa"/>
          </w:tcPr>
          <w:p w:rsidR="00B51335" w:rsidRPr="00EF2440" w:rsidRDefault="00B51335" w:rsidP="00A169B7">
            <w:pPr>
              <w:rPr>
                <w:sz w:val="16"/>
                <w:szCs w:val="16"/>
              </w:rPr>
            </w:pPr>
            <w:r w:rsidRPr="00EF2440">
              <w:rPr>
                <w:sz w:val="16"/>
                <w:szCs w:val="16"/>
              </w:rPr>
              <w:t>54.41%</w:t>
            </w:r>
          </w:p>
        </w:tc>
        <w:tc>
          <w:tcPr>
            <w:tcW w:w="736" w:type="dxa"/>
          </w:tcPr>
          <w:p w:rsidR="00B51335" w:rsidRPr="00EF2440" w:rsidRDefault="00B51335" w:rsidP="00A169B7">
            <w:pPr>
              <w:rPr>
                <w:sz w:val="16"/>
                <w:szCs w:val="16"/>
              </w:rPr>
            </w:pPr>
            <w:r w:rsidRPr="00EF2440">
              <w:rPr>
                <w:sz w:val="16"/>
                <w:szCs w:val="16"/>
              </w:rPr>
              <w:t>54.41%</w:t>
            </w:r>
          </w:p>
        </w:tc>
        <w:tc>
          <w:tcPr>
            <w:tcW w:w="826" w:type="dxa"/>
          </w:tcPr>
          <w:p w:rsidR="00B51335" w:rsidRPr="00EF2440" w:rsidRDefault="00B51335" w:rsidP="00A169B7">
            <w:pPr>
              <w:rPr>
                <w:sz w:val="16"/>
                <w:szCs w:val="16"/>
              </w:rPr>
            </w:pPr>
            <w:r w:rsidRPr="00EF2440">
              <w:rPr>
                <w:sz w:val="16"/>
                <w:szCs w:val="16"/>
              </w:rPr>
              <w:t>54.41%</w:t>
            </w:r>
          </w:p>
        </w:tc>
        <w:tc>
          <w:tcPr>
            <w:tcW w:w="843" w:type="dxa"/>
          </w:tcPr>
          <w:p w:rsidR="00B51335" w:rsidRPr="00EF2440" w:rsidRDefault="00B51335" w:rsidP="00A169B7">
            <w:pPr>
              <w:rPr>
                <w:sz w:val="16"/>
                <w:szCs w:val="16"/>
              </w:rPr>
            </w:pPr>
            <w:r w:rsidRPr="00EF2440">
              <w:rPr>
                <w:sz w:val="16"/>
                <w:szCs w:val="16"/>
              </w:rPr>
              <w:t>66.41%</w:t>
            </w:r>
          </w:p>
        </w:tc>
        <w:tc>
          <w:tcPr>
            <w:tcW w:w="831" w:type="dxa"/>
          </w:tcPr>
          <w:p w:rsidR="00B51335" w:rsidRPr="00EF2440" w:rsidRDefault="00B51335" w:rsidP="00A169B7">
            <w:pPr>
              <w:rPr>
                <w:sz w:val="16"/>
                <w:szCs w:val="16"/>
              </w:rPr>
            </w:pPr>
            <w:r w:rsidRPr="00EF2440">
              <w:rPr>
                <w:sz w:val="16"/>
                <w:szCs w:val="16"/>
              </w:rPr>
              <w:t>76.52%</w:t>
            </w:r>
          </w:p>
        </w:tc>
        <w:tc>
          <w:tcPr>
            <w:tcW w:w="943" w:type="dxa"/>
          </w:tcPr>
          <w:p w:rsidR="00B51335" w:rsidRPr="00EF2440" w:rsidRDefault="00B51335" w:rsidP="00A169B7">
            <w:pPr>
              <w:rPr>
                <w:sz w:val="16"/>
                <w:szCs w:val="16"/>
              </w:rPr>
            </w:pPr>
            <w:r w:rsidRPr="00EF2440">
              <w:rPr>
                <w:sz w:val="16"/>
                <w:szCs w:val="16"/>
              </w:rPr>
              <w:t>89.02%</w:t>
            </w:r>
          </w:p>
        </w:tc>
        <w:tc>
          <w:tcPr>
            <w:tcW w:w="827" w:type="dxa"/>
          </w:tcPr>
          <w:p w:rsidR="00B51335" w:rsidRPr="00EF2440" w:rsidRDefault="00B51335" w:rsidP="00A169B7">
            <w:pPr>
              <w:rPr>
                <w:sz w:val="16"/>
                <w:szCs w:val="16"/>
              </w:rPr>
            </w:pPr>
            <w:r w:rsidRPr="00EF2440">
              <w:rPr>
                <w:sz w:val="16"/>
                <w:szCs w:val="16"/>
              </w:rPr>
              <w:t>100 %</w:t>
            </w:r>
          </w:p>
        </w:tc>
        <w:tc>
          <w:tcPr>
            <w:tcW w:w="768" w:type="dxa"/>
          </w:tcPr>
          <w:p w:rsidR="00B51335" w:rsidRPr="00EF2440" w:rsidRDefault="00B51335" w:rsidP="00A169B7">
            <w:pPr>
              <w:rPr>
                <w:sz w:val="16"/>
                <w:szCs w:val="16"/>
              </w:rPr>
            </w:pPr>
            <w:r>
              <w:rPr>
                <w:sz w:val="16"/>
                <w:szCs w:val="16"/>
              </w:rPr>
              <w:t>100</w:t>
            </w:r>
            <w:r w:rsidRPr="00EF2440">
              <w:rPr>
                <w:sz w:val="16"/>
                <w:szCs w:val="16"/>
              </w:rPr>
              <w:t>%</w:t>
            </w:r>
          </w:p>
        </w:tc>
      </w:tr>
      <w:tr w:rsidR="00B51335" w:rsidRPr="00B138F3" w:rsidTr="008D5356">
        <w:trPr>
          <w:trHeight w:val="404"/>
          <w:jc w:val="center"/>
        </w:trPr>
        <w:tc>
          <w:tcPr>
            <w:tcW w:w="1639" w:type="dxa"/>
            <w:vAlign w:val="center"/>
          </w:tcPr>
          <w:p w:rsidR="00B51335" w:rsidRPr="00362494" w:rsidRDefault="00B51335" w:rsidP="00A169B7">
            <w:pPr>
              <w:jc w:val="center"/>
              <w:rPr>
                <w:rFonts w:ascii="Sylfaen" w:hAnsi="Sylfaen" w:cs="Sylfaen"/>
                <w:lang w:val="en-US"/>
              </w:rPr>
            </w:pPr>
            <w:r w:rsidRPr="00362494">
              <w:rPr>
                <w:rFonts w:ascii="Sylfaen" w:hAnsi="Sylfaen" w:cs="Sylfaen"/>
                <w:lang w:val="en-US"/>
              </w:rPr>
              <w:t>16</w:t>
            </w:r>
          </w:p>
        </w:tc>
        <w:tc>
          <w:tcPr>
            <w:tcW w:w="1966" w:type="dxa"/>
            <w:vAlign w:val="center"/>
          </w:tcPr>
          <w:p w:rsidR="00B51335" w:rsidRPr="00362494" w:rsidRDefault="00B51335" w:rsidP="00A169B7">
            <w:pPr>
              <w:jc w:val="center"/>
              <w:rPr>
                <w:rFonts w:ascii="Calibri" w:hAnsi="Calibri" w:cs="Calibri"/>
                <w:lang w:val="en-US"/>
              </w:rPr>
            </w:pPr>
            <w:r>
              <w:rPr>
                <w:rFonts w:ascii="Calibri" w:hAnsi="Calibri" w:cs="Calibri"/>
                <w:lang w:val="en-US"/>
              </w:rPr>
              <w:t>32214501</w:t>
            </w:r>
          </w:p>
        </w:tc>
        <w:tc>
          <w:tcPr>
            <w:tcW w:w="1601" w:type="dxa"/>
            <w:vAlign w:val="center"/>
          </w:tcPr>
          <w:p w:rsidR="00B51335" w:rsidRPr="00362494" w:rsidRDefault="00B51335" w:rsidP="003E6F30">
            <w:pPr>
              <w:rPr>
                <w:rFonts w:ascii="Calibri" w:hAnsi="Calibri" w:cs="Calibri"/>
                <w:lang w:val="en-US"/>
              </w:rPr>
            </w:pPr>
            <w:r w:rsidRPr="00362494">
              <w:rPr>
                <w:rFonts w:ascii="Calibri" w:hAnsi="Calibri" w:cs="Calibri"/>
                <w:lang w:val="en-US"/>
              </w:rPr>
              <w:t>капуста</w:t>
            </w:r>
          </w:p>
        </w:tc>
        <w:tc>
          <w:tcPr>
            <w:tcW w:w="943" w:type="dxa"/>
          </w:tcPr>
          <w:p w:rsidR="00B51335" w:rsidRPr="00EF2440" w:rsidRDefault="00B51335" w:rsidP="00A169B7">
            <w:pPr>
              <w:rPr>
                <w:sz w:val="16"/>
                <w:szCs w:val="16"/>
              </w:rPr>
            </w:pPr>
            <w:r w:rsidRPr="00EF2440">
              <w:rPr>
                <w:sz w:val="16"/>
                <w:szCs w:val="16"/>
              </w:rPr>
              <w:t>10.11%</w:t>
            </w:r>
          </w:p>
        </w:tc>
        <w:tc>
          <w:tcPr>
            <w:tcW w:w="943" w:type="dxa"/>
          </w:tcPr>
          <w:p w:rsidR="00B51335" w:rsidRPr="00EF2440" w:rsidRDefault="00B51335" w:rsidP="00A169B7">
            <w:pPr>
              <w:rPr>
                <w:sz w:val="16"/>
                <w:szCs w:val="16"/>
              </w:rPr>
            </w:pPr>
            <w:r w:rsidRPr="00EF2440">
              <w:rPr>
                <w:sz w:val="16"/>
                <w:szCs w:val="16"/>
              </w:rPr>
              <w:t>22.11%</w:t>
            </w:r>
          </w:p>
        </w:tc>
        <w:tc>
          <w:tcPr>
            <w:tcW w:w="736" w:type="dxa"/>
          </w:tcPr>
          <w:p w:rsidR="00B51335" w:rsidRPr="00EF2440" w:rsidRDefault="00B51335" w:rsidP="00A169B7">
            <w:pPr>
              <w:rPr>
                <w:sz w:val="16"/>
                <w:szCs w:val="16"/>
              </w:rPr>
            </w:pPr>
            <w:r w:rsidRPr="00EF2440">
              <w:rPr>
                <w:sz w:val="16"/>
                <w:szCs w:val="16"/>
              </w:rPr>
              <w:t>34.11%</w:t>
            </w:r>
          </w:p>
        </w:tc>
        <w:tc>
          <w:tcPr>
            <w:tcW w:w="831" w:type="dxa"/>
          </w:tcPr>
          <w:p w:rsidR="00B51335" w:rsidRPr="00EF2440" w:rsidRDefault="00B51335" w:rsidP="00A169B7">
            <w:pPr>
              <w:rPr>
                <w:sz w:val="16"/>
                <w:szCs w:val="16"/>
              </w:rPr>
            </w:pPr>
            <w:r w:rsidRPr="00EF2440">
              <w:rPr>
                <w:sz w:val="16"/>
                <w:szCs w:val="16"/>
              </w:rPr>
              <w:t>45.41%</w:t>
            </w:r>
          </w:p>
        </w:tc>
        <w:tc>
          <w:tcPr>
            <w:tcW w:w="736" w:type="dxa"/>
          </w:tcPr>
          <w:p w:rsidR="00B51335" w:rsidRPr="00EF2440" w:rsidRDefault="00B51335" w:rsidP="00A169B7">
            <w:pPr>
              <w:rPr>
                <w:sz w:val="16"/>
                <w:szCs w:val="16"/>
              </w:rPr>
            </w:pPr>
            <w:r w:rsidRPr="00EF2440">
              <w:rPr>
                <w:sz w:val="16"/>
                <w:szCs w:val="16"/>
              </w:rPr>
              <w:t>54.41%</w:t>
            </w:r>
          </w:p>
        </w:tc>
        <w:tc>
          <w:tcPr>
            <w:tcW w:w="736" w:type="dxa"/>
          </w:tcPr>
          <w:p w:rsidR="00B51335" w:rsidRPr="00EF2440" w:rsidRDefault="00B51335" w:rsidP="00A169B7">
            <w:pPr>
              <w:rPr>
                <w:sz w:val="16"/>
                <w:szCs w:val="16"/>
              </w:rPr>
            </w:pPr>
            <w:r w:rsidRPr="00EF2440">
              <w:rPr>
                <w:sz w:val="16"/>
                <w:szCs w:val="16"/>
              </w:rPr>
              <w:t>54.41%</w:t>
            </w:r>
          </w:p>
        </w:tc>
        <w:tc>
          <w:tcPr>
            <w:tcW w:w="736" w:type="dxa"/>
          </w:tcPr>
          <w:p w:rsidR="00B51335" w:rsidRPr="00EF2440" w:rsidRDefault="00B51335" w:rsidP="00A169B7">
            <w:pPr>
              <w:rPr>
                <w:sz w:val="16"/>
                <w:szCs w:val="16"/>
              </w:rPr>
            </w:pPr>
            <w:r w:rsidRPr="00EF2440">
              <w:rPr>
                <w:sz w:val="16"/>
                <w:szCs w:val="16"/>
              </w:rPr>
              <w:t>54.41%</w:t>
            </w:r>
          </w:p>
        </w:tc>
        <w:tc>
          <w:tcPr>
            <w:tcW w:w="826" w:type="dxa"/>
          </w:tcPr>
          <w:p w:rsidR="00B51335" w:rsidRPr="00EF2440" w:rsidRDefault="00B51335" w:rsidP="00A169B7">
            <w:pPr>
              <w:rPr>
                <w:sz w:val="16"/>
                <w:szCs w:val="16"/>
              </w:rPr>
            </w:pPr>
            <w:r w:rsidRPr="00EF2440">
              <w:rPr>
                <w:sz w:val="16"/>
                <w:szCs w:val="16"/>
              </w:rPr>
              <w:t>54.41%</w:t>
            </w:r>
          </w:p>
        </w:tc>
        <w:tc>
          <w:tcPr>
            <w:tcW w:w="843" w:type="dxa"/>
          </w:tcPr>
          <w:p w:rsidR="00B51335" w:rsidRPr="00EF2440" w:rsidRDefault="00B51335" w:rsidP="00A169B7">
            <w:pPr>
              <w:rPr>
                <w:sz w:val="16"/>
                <w:szCs w:val="16"/>
              </w:rPr>
            </w:pPr>
            <w:r w:rsidRPr="00EF2440">
              <w:rPr>
                <w:sz w:val="16"/>
                <w:szCs w:val="16"/>
              </w:rPr>
              <w:t>66.41%</w:t>
            </w:r>
          </w:p>
        </w:tc>
        <w:tc>
          <w:tcPr>
            <w:tcW w:w="831" w:type="dxa"/>
          </w:tcPr>
          <w:p w:rsidR="00B51335" w:rsidRPr="00EF2440" w:rsidRDefault="00B51335" w:rsidP="00A169B7">
            <w:pPr>
              <w:rPr>
                <w:sz w:val="16"/>
                <w:szCs w:val="16"/>
              </w:rPr>
            </w:pPr>
            <w:r w:rsidRPr="00EF2440">
              <w:rPr>
                <w:sz w:val="16"/>
                <w:szCs w:val="16"/>
              </w:rPr>
              <w:t>76.52%</w:t>
            </w:r>
          </w:p>
        </w:tc>
        <w:tc>
          <w:tcPr>
            <w:tcW w:w="943" w:type="dxa"/>
          </w:tcPr>
          <w:p w:rsidR="00B51335" w:rsidRPr="00EF2440" w:rsidRDefault="00B51335" w:rsidP="00A169B7">
            <w:pPr>
              <w:rPr>
                <w:sz w:val="16"/>
                <w:szCs w:val="16"/>
              </w:rPr>
            </w:pPr>
            <w:r w:rsidRPr="00EF2440">
              <w:rPr>
                <w:sz w:val="16"/>
                <w:szCs w:val="16"/>
              </w:rPr>
              <w:t>89.02%</w:t>
            </w:r>
          </w:p>
        </w:tc>
        <w:tc>
          <w:tcPr>
            <w:tcW w:w="827" w:type="dxa"/>
          </w:tcPr>
          <w:p w:rsidR="00B51335" w:rsidRPr="00EF2440" w:rsidRDefault="00B51335" w:rsidP="00A169B7">
            <w:pPr>
              <w:rPr>
                <w:sz w:val="16"/>
                <w:szCs w:val="16"/>
              </w:rPr>
            </w:pPr>
            <w:r w:rsidRPr="00EF2440">
              <w:rPr>
                <w:sz w:val="16"/>
                <w:szCs w:val="16"/>
              </w:rPr>
              <w:t>100 %</w:t>
            </w:r>
          </w:p>
        </w:tc>
        <w:tc>
          <w:tcPr>
            <w:tcW w:w="768" w:type="dxa"/>
          </w:tcPr>
          <w:p w:rsidR="00B51335" w:rsidRPr="00EF2440" w:rsidRDefault="00B51335" w:rsidP="00A169B7">
            <w:pPr>
              <w:rPr>
                <w:sz w:val="16"/>
                <w:szCs w:val="16"/>
              </w:rPr>
            </w:pPr>
            <w:r>
              <w:rPr>
                <w:sz w:val="16"/>
                <w:szCs w:val="16"/>
              </w:rPr>
              <w:t>100</w:t>
            </w:r>
            <w:r w:rsidRPr="00EF2440">
              <w:rPr>
                <w:sz w:val="16"/>
                <w:szCs w:val="16"/>
              </w:rPr>
              <w:t>%</w:t>
            </w:r>
          </w:p>
        </w:tc>
      </w:tr>
      <w:tr w:rsidR="00B51335" w:rsidRPr="00B138F3" w:rsidTr="006B338D">
        <w:trPr>
          <w:trHeight w:val="404"/>
          <w:jc w:val="center"/>
        </w:trPr>
        <w:tc>
          <w:tcPr>
            <w:tcW w:w="1639" w:type="dxa"/>
            <w:vAlign w:val="center"/>
          </w:tcPr>
          <w:p w:rsidR="00B51335" w:rsidRPr="00362494" w:rsidRDefault="00B51335" w:rsidP="00A169B7">
            <w:pPr>
              <w:jc w:val="center"/>
              <w:rPr>
                <w:rFonts w:ascii="Sylfaen" w:hAnsi="Sylfaen" w:cs="Sylfaen"/>
                <w:lang w:val="en-US"/>
              </w:rPr>
            </w:pPr>
            <w:r w:rsidRPr="00362494">
              <w:rPr>
                <w:rFonts w:ascii="Sylfaen" w:hAnsi="Sylfaen" w:cs="Sylfaen"/>
                <w:lang w:val="en-US"/>
              </w:rPr>
              <w:t>17</w:t>
            </w:r>
          </w:p>
        </w:tc>
        <w:tc>
          <w:tcPr>
            <w:tcW w:w="1966" w:type="dxa"/>
            <w:vAlign w:val="center"/>
          </w:tcPr>
          <w:p w:rsidR="00B51335" w:rsidRPr="00362494" w:rsidRDefault="00B51335" w:rsidP="00A169B7">
            <w:pPr>
              <w:jc w:val="center"/>
              <w:rPr>
                <w:rFonts w:ascii="Calibri" w:hAnsi="Calibri" w:cs="Calibri"/>
                <w:lang w:val="en-US"/>
              </w:rPr>
            </w:pPr>
            <w:r>
              <w:rPr>
                <w:rFonts w:ascii="Calibri" w:hAnsi="Calibri" w:cs="Calibri"/>
                <w:lang w:val="en-US"/>
              </w:rPr>
              <w:t>32521117</w:t>
            </w:r>
          </w:p>
        </w:tc>
        <w:tc>
          <w:tcPr>
            <w:tcW w:w="1601" w:type="dxa"/>
          </w:tcPr>
          <w:p w:rsidR="00B51335" w:rsidRPr="00334965" w:rsidRDefault="00B51335" w:rsidP="003E6F30">
            <w:pPr>
              <w:rPr>
                <w:lang w:val="en-US"/>
              </w:rPr>
            </w:pPr>
            <w:r>
              <w:t xml:space="preserve">Горох </w:t>
            </w:r>
          </w:p>
        </w:tc>
        <w:tc>
          <w:tcPr>
            <w:tcW w:w="943" w:type="dxa"/>
          </w:tcPr>
          <w:p w:rsidR="00B51335" w:rsidRPr="00EF2440" w:rsidRDefault="00B51335" w:rsidP="00A169B7">
            <w:pPr>
              <w:rPr>
                <w:sz w:val="16"/>
                <w:szCs w:val="16"/>
              </w:rPr>
            </w:pPr>
            <w:r w:rsidRPr="00EF2440">
              <w:rPr>
                <w:sz w:val="16"/>
                <w:szCs w:val="16"/>
              </w:rPr>
              <w:t>10.11%</w:t>
            </w:r>
          </w:p>
        </w:tc>
        <w:tc>
          <w:tcPr>
            <w:tcW w:w="943" w:type="dxa"/>
          </w:tcPr>
          <w:p w:rsidR="00B51335" w:rsidRPr="00EF2440" w:rsidRDefault="00B51335" w:rsidP="00A169B7">
            <w:pPr>
              <w:rPr>
                <w:sz w:val="16"/>
                <w:szCs w:val="16"/>
              </w:rPr>
            </w:pPr>
            <w:r w:rsidRPr="00EF2440">
              <w:rPr>
                <w:sz w:val="16"/>
                <w:szCs w:val="16"/>
              </w:rPr>
              <w:t>22.11%</w:t>
            </w:r>
          </w:p>
        </w:tc>
        <w:tc>
          <w:tcPr>
            <w:tcW w:w="736" w:type="dxa"/>
          </w:tcPr>
          <w:p w:rsidR="00B51335" w:rsidRPr="00EF2440" w:rsidRDefault="00B51335" w:rsidP="00A169B7">
            <w:pPr>
              <w:rPr>
                <w:sz w:val="16"/>
                <w:szCs w:val="16"/>
              </w:rPr>
            </w:pPr>
            <w:r w:rsidRPr="00EF2440">
              <w:rPr>
                <w:sz w:val="16"/>
                <w:szCs w:val="16"/>
              </w:rPr>
              <w:t>34.11%</w:t>
            </w:r>
          </w:p>
        </w:tc>
        <w:tc>
          <w:tcPr>
            <w:tcW w:w="831" w:type="dxa"/>
          </w:tcPr>
          <w:p w:rsidR="00B51335" w:rsidRPr="00EF2440" w:rsidRDefault="00B51335" w:rsidP="00A169B7">
            <w:pPr>
              <w:rPr>
                <w:sz w:val="16"/>
                <w:szCs w:val="16"/>
              </w:rPr>
            </w:pPr>
            <w:r w:rsidRPr="00EF2440">
              <w:rPr>
                <w:sz w:val="16"/>
                <w:szCs w:val="16"/>
              </w:rPr>
              <w:t>45.41%</w:t>
            </w:r>
          </w:p>
        </w:tc>
        <w:tc>
          <w:tcPr>
            <w:tcW w:w="736" w:type="dxa"/>
          </w:tcPr>
          <w:p w:rsidR="00B51335" w:rsidRPr="00EF2440" w:rsidRDefault="00B51335" w:rsidP="00A169B7">
            <w:pPr>
              <w:rPr>
                <w:sz w:val="16"/>
                <w:szCs w:val="16"/>
              </w:rPr>
            </w:pPr>
            <w:r w:rsidRPr="00EF2440">
              <w:rPr>
                <w:sz w:val="16"/>
                <w:szCs w:val="16"/>
              </w:rPr>
              <w:t>54.41%</w:t>
            </w:r>
          </w:p>
        </w:tc>
        <w:tc>
          <w:tcPr>
            <w:tcW w:w="736" w:type="dxa"/>
          </w:tcPr>
          <w:p w:rsidR="00B51335" w:rsidRPr="00EF2440" w:rsidRDefault="00B51335" w:rsidP="00A169B7">
            <w:pPr>
              <w:rPr>
                <w:sz w:val="16"/>
                <w:szCs w:val="16"/>
              </w:rPr>
            </w:pPr>
            <w:r w:rsidRPr="00EF2440">
              <w:rPr>
                <w:sz w:val="16"/>
                <w:szCs w:val="16"/>
              </w:rPr>
              <w:t>54.41%</w:t>
            </w:r>
          </w:p>
        </w:tc>
        <w:tc>
          <w:tcPr>
            <w:tcW w:w="736" w:type="dxa"/>
          </w:tcPr>
          <w:p w:rsidR="00B51335" w:rsidRPr="00EF2440" w:rsidRDefault="00B51335" w:rsidP="00A169B7">
            <w:pPr>
              <w:rPr>
                <w:sz w:val="16"/>
                <w:szCs w:val="16"/>
              </w:rPr>
            </w:pPr>
            <w:r w:rsidRPr="00EF2440">
              <w:rPr>
                <w:sz w:val="16"/>
                <w:szCs w:val="16"/>
              </w:rPr>
              <w:t>54.41%</w:t>
            </w:r>
          </w:p>
        </w:tc>
        <w:tc>
          <w:tcPr>
            <w:tcW w:w="826" w:type="dxa"/>
          </w:tcPr>
          <w:p w:rsidR="00B51335" w:rsidRPr="00EF2440" w:rsidRDefault="00B51335" w:rsidP="00A169B7">
            <w:pPr>
              <w:rPr>
                <w:sz w:val="16"/>
                <w:szCs w:val="16"/>
              </w:rPr>
            </w:pPr>
            <w:r w:rsidRPr="00EF2440">
              <w:rPr>
                <w:sz w:val="16"/>
                <w:szCs w:val="16"/>
              </w:rPr>
              <w:t>54.41%</w:t>
            </w:r>
          </w:p>
        </w:tc>
        <w:tc>
          <w:tcPr>
            <w:tcW w:w="843" w:type="dxa"/>
          </w:tcPr>
          <w:p w:rsidR="00B51335" w:rsidRPr="00EF2440" w:rsidRDefault="00B51335" w:rsidP="00A169B7">
            <w:pPr>
              <w:rPr>
                <w:sz w:val="16"/>
                <w:szCs w:val="16"/>
              </w:rPr>
            </w:pPr>
            <w:r w:rsidRPr="00EF2440">
              <w:rPr>
                <w:sz w:val="16"/>
                <w:szCs w:val="16"/>
              </w:rPr>
              <w:t>66.41%</w:t>
            </w:r>
          </w:p>
        </w:tc>
        <w:tc>
          <w:tcPr>
            <w:tcW w:w="831" w:type="dxa"/>
          </w:tcPr>
          <w:p w:rsidR="00B51335" w:rsidRPr="00EF2440" w:rsidRDefault="00B51335" w:rsidP="00A169B7">
            <w:pPr>
              <w:rPr>
                <w:sz w:val="16"/>
                <w:szCs w:val="16"/>
              </w:rPr>
            </w:pPr>
            <w:r w:rsidRPr="00EF2440">
              <w:rPr>
                <w:sz w:val="16"/>
                <w:szCs w:val="16"/>
              </w:rPr>
              <w:t>76.52%</w:t>
            </w:r>
          </w:p>
        </w:tc>
        <w:tc>
          <w:tcPr>
            <w:tcW w:w="943" w:type="dxa"/>
          </w:tcPr>
          <w:p w:rsidR="00B51335" w:rsidRPr="00EF2440" w:rsidRDefault="00B51335" w:rsidP="00A169B7">
            <w:pPr>
              <w:rPr>
                <w:sz w:val="16"/>
                <w:szCs w:val="16"/>
              </w:rPr>
            </w:pPr>
            <w:r w:rsidRPr="00EF2440">
              <w:rPr>
                <w:sz w:val="16"/>
                <w:szCs w:val="16"/>
              </w:rPr>
              <w:t>89.02%</w:t>
            </w:r>
          </w:p>
        </w:tc>
        <w:tc>
          <w:tcPr>
            <w:tcW w:w="827" w:type="dxa"/>
          </w:tcPr>
          <w:p w:rsidR="00B51335" w:rsidRPr="00EF2440" w:rsidRDefault="00B51335" w:rsidP="00A169B7">
            <w:pPr>
              <w:rPr>
                <w:sz w:val="16"/>
                <w:szCs w:val="16"/>
              </w:rPr>
            </w:pPr>
            <w:r w:rsidRPr="00EF2440">
              <w:rPr>
                <w:sz w:val="16"/>
                <w:szCs w:val="16"/>
              </w:rPr>
              <w:t>100 %</w:t>
            </w:r>
          </w:p>
        </w:tc>
        <w:tc>
          <w:tcPr>
            <w:tcW w:w="768" w:type="dxa"/>
          </w:tcPr>
          <w:p w:rsidR="00B51335" w:rsidRPr="00EF2440" w:rsidRDefault="00B51335" w:rsidP="00A169B7">
            <w:pPr>
              <w:rPr>
                <w:sz w:val="16"/>
                <w:szCs w:val="16"/>
              </w:rPr>
            </w:pPr>
            <w:r>
              <w:rPr>
                <w:sz w:val="16"/>
                <w:szCs w:val="16"/>
              </w:rPr>
              <w:t>100</w:t>
            </w:r>
            <w:r w:rsidRPr="00EF2440">
              <w:rPr>
                <w:sz w:val="16"/>
                <w:szCs w:val="16"/>
              </w:rPr>
              <w:t>%</w:t>
            </w:r>
          </w:p>
        </w:tc>
      </w:tr>
      <w:tr w:rsidR="00B51335" w:rsidRPr="00B138F3" w:rsidTr="008D5356">
        <w:trPr>
          <w:trHeight w:val="404"/>
          <w:jc w:val="center"/>
        </w:trPr>
        <w:tc>
          <w:tcPr>
            <w:tcW w:w="1639" w:type="dxa"/>
            <w:vAlign w:val="center"/>
          </w:tcPr>
          <w:p w:rsidR="00B51335" w:rsidRPr="00362494" w:rsidRDefault="00B51335" w:rsidP="00A169B7">
            <w:pPr>
              <w:jc w:val="center"/>
              <w:rPr>
                <w:rFonts w:ascii="Sylfaen" w:hAnsi="Sylfaen" w:cs="Sylfaen"/>
                <w:lang w:val="en-US"/>
              </w:rPr>
            </w:pPr>
            <w:r>
              <w:rPr>
                <w:rFonts w:ascii="Sylfaen" w:hAnsi="Sylfaen" w:cs="Sylfaen"/>
                <w:lang w:val="en-US"/>
              </w:rPr>
              <w:t>18</w:t>
            </w:r>
          </w:p>
        </w:tc>
        <w:tc>
          <w:tcPr>
            <w:tcW w:w="1966" w:type="dxa"/>
            <w:vAlign w:val="center"/>
          </w:tcPr>
          <w:p w:rsidR="00B51335" w:rsidRPr="00362494" w:rsidRDefault="00B51335" w:rsidP="00A169B7">
            <w:pPr>
              <w:jc w:val="center"/>
              <w:rPr>
                <w:rFonts w:ascii="Calibri" w:hAnsi="Calibri" w:cs="Calibri"/>
                <w:lang w:val="en-US"/>
              </w:rPr>
            </w:pPr>
            <w:r>
              <w:rPr>
                <w:rFonts w:ascii="Calibri" w:hAnsi="Calibri" w:cs="Calibri"/>
                <w:lang w:val="en-US"/>
              </w:rPr>
              <w:t>15872400</w:t>
            </w:r>
          </w:p>
        </w:tc>
        <w:tc>
          <w:tcPr>
            <w:tcW w:w="1601" w:type="dxa"/>
            <w:vAlign w:val="center"/>
          </w:tcPr>
          <w:p w:rsidR="00B51335" w:rsidRPr="00362494" w:rsidRDefault="00B51335" w:rsidP="003E6F30">
            <w:pPr>
              <w:rPr>
                <w:rFonts w:ascii="Calibri" w:hAnsi="Calibri" w:cs="Calibri"/>
                <w:lang w:val="en-US"/>
              </w:rPr>
            </w:pPr>
            <w:r w:rsidRPr="00362494">
              <w:rPr>
                <w:rFonts w:ascii="Calibri" w:hAnsi="Calibri" w:cs="Calibri"/>
                <w:lang w:val="en-US"/>
              </w:rPr>
              <w:t>соль</w:t>
            </w:r>
          </w:p>
        </w:tc>
        <w:tc>
          <w:tcPr>
            <w:tcW w:w="943" w:type="dxa"/>
          </w:tcPr>
          <w:p w:rsidR="00B51335" w:rsidRPr="00EF2440" w:rsidRDefault="00B51335" w:rsidP="003E6F30">
            <w:pPr>
              <w:rPr>
                <w:sz w:val="16"/>
                <w:szCs w:val="16"/>
              </w:rPr>
            </w:pPr>
            <w:r w:rsidRPr="00EF2440">
              <w:rPr>
                <w:sz w:val="16"/>
                <w:szCs w:val="16"/>
              </w:rPr>
              <w:t>10.11%</w:t>
            </w:r>
          </w:p>
        </w:tc>
        <w:tc>
          <w:tcPr>
            <w:tcW w:w="943" w:type="dxa"/>
          </w:tcPr>
          <w:p w:rsidR="00B51335" w:rsidRPr="00EF2440" w:rsidRDefault="00B51335" w:rsidP="003E6F30">
            <w:pPr>
              <w:rPr>
                <w:sz w:val="16"/>
                <w:szCs w:val="16"/>
              </w:rPr>
            </w:pPr>
            <w:r w:rsidRPr="00EF2440">
              <w:rPr>
                <w:sz w:val="16"/>
                <w:szCs w:val="16"/>
              </w:rPr>
              <w:t>22.11%</w:t>
            </w:r>
          </w:p>
        </w:tc>
        <w:tc>
          <w:tcPr>
            <w:tcW w:w="736" w:type="dxa"/>
          </w:tcPr>
          <w:p w:rsidR="00B51335" w:rsidRPr="00EF2440" w:rsidRDefault="00B51335" w:rsidP="003E6F30">
            <w:pPr>
              <w:rPr>
                <w:sz w:val="16"/>
                <w:szCs w:val="16"/>
              </w:rPr>
            </w:pPr>
            <w:r w:rsidRPr="00EF2440">
              <w:rPr>
                <w:sz w:val="16"/>
                <w:szCs w:val="16"/>
              </w:rPr>
              <w:t>34.11%</w:t>
            </w:r>
          </w:p>
        </w:tc>
        <w:tc>
          <w:tcPr>
            <w:tcW w:w="831" w:type="dxa"/>
          </w:tcPr>
          <w:p w:rsidR="00B51335" w:rsidRPr="00EF2440" w:rsidRDefault="00B51335" w:rsidP="003E6F30">
            <w:pPr>
              <w:rPr>
                <w:sz w:val="16"/>
                <w:szCs w:val="16"/>
              </w:rPr>
            </w:pPr>
            <w:r w:rsidRPr="00EF2440">
              <w:rPr>
                <w:sz w:val="16"/>
                <w:szCs w:val="16"/>
              </w:rPr>
              <w:t>45.41%</w:t>
            </w:r>
          </w:p>
        </w:tc>
        <w:tc>
          <w:tcPr>
            <w:tcW w:w="736" w:type="dxa"/>
          </w:tcPr>
          <w:p w:rsidR="00B51335" w:rsidRPr="00EF2440" w:rsidRDefault="00B51335" w:rsidP="003E6F30">
            <w:pPr>
              <w:rPr>
                <w:sz w:val="16"/>
                <w:szCs w:val="16"/>
              </w:rPr>
            </w:pPr>
            <w:r w:rsidRPr="00EF2440">
              <w:rPr>
                <w:sz w:val="16"/>
                <w:szCs w:val="16"/>
              </w:rPr>
              <w:t>54.41%</w:t>
            </w:r>
          </w:p>
        </w:tc>
        <w:tc>
          <w:tcPr>
            <w:tcW w:w="736" w:type="dxa"/>
          </w:tcPr>
          <w:p w:rsidR="00B51335" w:rsidRPr="00EF2440" w:rsidRDefault="00B51335" w:rsidP="003E6F30">
            <w:pPr>
              <w:rPr>
                <w:sz w:val="16"/>
                <w:szCs w:val="16"/>
              </w:rPr>
            </w:pPr>
            <w:r w:rsidRPr="00EF2440">
              <w:rPr>
                <w:sz w:val="16"/>
                <w:szCs w:val="16"/>
              </w:rPr>
              <w:t>54.41%</w:t>
            </w:r>
          </w:p>
        </w:tc>
        <w:tc>
          <w:tcPr>
            <w:tcW w:w="736" w:type="dxa"/>
          </w:tcPr>
          <w:p w:rsidR="00B51335" w:rsidRPr="00EF2440" w:rsidRDefault="00B51335" w:rsidP="003E6F30">
            <w:pPr>
              <w:rPr>
                <w:sz w:val="16"/>
                <w:szCs w:val="16"/>
              </w:rPr>
            </w:pPr>
            <w:r w:rsidRPr="00EF2440">
              <w:rPr>
                <w:sz w:val="16"/>
                <w:szCs w:val="16"/>
              </w:rPr>
              <w:t>54.41%</w:t>
            </w:r>
          </w:p>
        </w:tc>
        <w:tc>
          <w:tcPr>
            <w:tcW w:w="826" w:type="dxa"/>
          </w:tcPr>
          <w:p w:rsidR="00B51335" w:rsidRPr="00EF2440" w:rsidRDefault="00B51335" w:rsidP="003E6F30">
            <w:pPr>
              <w:rPr>
                <w:sz w:val="16"/>
                <w:szCs w:val="16"/>
              </w:rPr>
            </w:pPr>
            <w:r w:rsidRPr="00EF2440">
              <w:rPr>
                <w:sz w:val="16"/>
                <w:szCs w:val="16"/>
              </w:rPr>
              <w:t>54.41%</w:t>
            </w:r>
          </w:p>
        </w:tc>
        <w:tc>
          <w:tcPr>
            <w:tcW w:w="843" w:type="dxa"/>
          </w:tcPr>
          <w:p w:rsidR="00B51335" w:rsidRPr="00EF2440" w:rsidRDefault="00B51335" w:rsidP="003E6F30">
            <w:pPr>
              <w:rPr>
                <w:sz w:val="16"/>
                <w:szCs w:val="16"/>
              </w:rPr>
            </w:pPr>
            <w:r w:rsidRPr="00EF2440">
              <w:rPr>
                <w:sz w:val="16"/>
                <w:szCs w:val="16"/>
              </w:rPr>
              <w:t>66.41%</w:t>
            </w:r>
          </w:p>
        </w:tc>
        <w:tc>
          <w:tcPr>
            <w:tcW w:w="831" w:type="dxa"/>
          </w:tcPr>
          <w:p w:rsidR="00B51335" w:rsidRPr="00EF2440" w:rsidRDefault="00B51335" w:rsidP="003E6F30">
            <w:pPr>
              <w:rPr>
                <w:sz w:val="16"/>
                <w:szCs w:val="16"/>
              </w:rPr>
            </w:pPr>
            <w:r w:rsidRPr="00EF2440">
              <w:rPr>
                <w:sz w:val="16"/>
                <w:szCs w:val="16"/>
              </w:rPr>
              <w:t>76.52%</w:t>
            </w:r>
          </w:p>
        </w:tc>
        <w:tc>
          <w:tcPr>
            <w:tcW w:w="943" w:type="dxa"/>
          </w:tcPr>
          <w:p w:rsidR="00B51335" w:rsidRPr="00EF2440" w:rsidRDefault="00B51335" w:rsidP="003E6F30">
            <w:pPr>
              <w:rPr>
                <w:sz w:val="16"/>
                <w:szCs w:val="16"/>
              </w:rPr>
            </w:pPr>
            <w:r w:rsidRPr="00EF2440">
              <w:rPr>
                <w:sz w:val="16"/>
                <w:szCs w:val="16"/>
              </w:rPr>
              <w:t>89.02%</w:t>
            </w:r>
          </w:p>
        </w:tc>
        <w:tc>
          <w:tcPr>
            <w:tcW w:w="827" w:type="dxa"/>
          </w:tcPr>
          <w:p w:rsidR="00B51335" w:rsidRPr="00EF2440" w:rsidRDefault="00B51335" w:rsidP="003E6F30">
            <w:pPr>
              <w:rPr>
                <w:sz w:val="16"/>
                <w:szCs w:val="16"/>
              </w:rPr>
            </w:pPr>
            <w:r w:rsidRPr="00EF2440">
              <w:rPr>
                <w:sz w:val="16"/>
                <w:szCs w:val="16"/>
              </w:rPr>
              <w:t>100 %</w:t>
            </w:r>
          </w:p>
        </w:tc>
        <w:tc>
          <w:tcPr>
            <w:tcW w:w="768" w:type="dxa"/>
          </w:tcPr>
          <w:p w:rsidR="00B51335" w:rsidRPr="00EF2440" w:rsidRDefault="00B51335" w:rsidP="003E6F30">
            <w:pPr>
              <w:rPr>
                <w:sz w:val="16"/>
                <w:szCs w:val="16"/>
              </w:rPr>
            </w:pPr>
            <w:r>
              <w:rPr>
                <w:sz w:val="16"/>
                <w:szCs w:val="16"/>
              </w:rPr>
              <w:t>100</w:t>
            </w:r>
            <w:r w:rsidRPr="00EF2440">
              <w:rPr>
                <w:sz w:val="16"/>
                <w:szCs w:val="16"/>
              </w:rPr>
              <w:t>%</w:t>
            </w:r>
          </w:p>
        </w:tc>
      </w:tr>
      <w:tr w:rsidR="00B51335" w:rsidRPr="00B138F3" w:rsidTr="008D5356">
        <w:trPr>
          <w:trHeight w:val="404"/>
          <w:jc w:val="center"/>
        </w:trPr>
        <w:tc>
          <w:tcPr>
            <w:tcW w:w="1639" w:type="dxa"/>
            <w:vAlign w:val="center"/>
          </w:tcPr>
          <w:p w:rsidR="00B51335" w:rsidRPr="00362494" w:rsidRDefault="00B51335" w:rsidP="00A169B7">
            <w:pPr>
              <w:jc w:val="center"/>
              <w:rPr>
                <w:rFonts w:ascii="Sylfaen" w:hAnsi="Sylfaen" w:cs="Sylfaen"/>
                <w:lang w:val="en-US"/>
              </w:rPr>
            </w:pPr>
            <w:r>
              <w:rPr>
                <w:rFonts w:ascii="Sylfaen" w:hAnsi="Sylfaen" w:cs="Sylfaen"/>
                <w:lang w:val="en-US"/>
              </w:rPr>
              <w:t>19</w:t>
            </w:r>
          </w:p>
        </w:tc>
        <w:tc>
          <w:tcPr>
            <w:tcW w:w="1966" w:type="dxa"/>
            <w:vAlign w:val="center"/>
          </w:tcPr>
          <w:p w:rsidR="00B51335" w:rsidRPr="00362494" w:rsidRDefault="00B51335" w:rsidP="00A169B7">
            <w:pPr>
              <w:jc w:val="center"/>
              <w:rPr>
                <w:rFonts w:ascii="Calibri" w:hAnsi="Calibri" w:cs="Calibri"/>
                <w:lang w:val="en-US"/>
              </w:rPr>
            </w:pPr>
            <w:r>
              <w:rPr>
                <w:rFonts w:ascii="Calibri" w:hAnsi="Calibri" w:cs="Calibri"/>
                <w:lang w:val="en-US"/>
              </w:rPr>
              <w:t>03221111</w:t>
            </w:r>
          </w:p>
        </w:tc>
        <w:tc>
          <w:tcPr>
            <w:tcW w:w="1601" w:type="dxa"/>
            <w:vAlign w:val="center"/>
          </w:tcPr>
          <w:p w:rsidR="00B51335" w:rsidRPr="00362494" w:rsidRDefault="00B51335" w:rsidP="003E6F30">
            <w:pPr>
              <w:rPr>
                <w:rFonts w:ascii="Calibri" w:hAnsi="Calibri" w:cs="Calibri"/>
                <w:lang w:val="en-US"/>
              </w:rPr>
            </w:pPr>
            <w:r w:rsidRPr="00362494">
              <w:rPr>
                <w:rFonts w:ascii="Calibri" w:hAnsi="Calibri" w:cs="Calibri"/>
                <w:lang w:val="en-US"/>
              </w:rPr>
              <w:t xml:space="preserve">Лук </w:t>
            </w:r>
          </w:p>
        </w:tc>
        <w:tc>
          <w:tcPr>
            <w:tcW w:w="943" w:type="dxa"/>
          </w:tcPr>
          <w:p w:rsidR="00B51335" w:rsidRPr="00EF2440" w:rsidRDefault="00B51335" w:rsidP="003E6F30">
            <w:pPr>
              <w:rPr>
                <w:sz w:val="16"/>
                <w:szCs w:val="16"/>
              </w:rPr>
            </w:pPr>
            <w:r w:rsidRPr="00EF2440">
              <w:rPr>
                <w:sz w:val="16"/>
                <w:szCs w:val="16"/>
              </w:rPr>
              <w:t>10.11%</w:t>
            </w:r>
          </w:p>
        </w:tc>
        <w:tc>
          <w:tcPr>
            <w:tcW w:w="943" w:type="dxa"/>
          </w:tcPr>
          <w:p w:rsidR="00B51335" w:rsidRPr="00EF2440" w:rsidRDefault="00B51335" w:rsidP="003E6F30">
            <w:pPr>
              <w:rPr>
                <w:sz w:val="16"/>
                <w:szCs w:val="16"/>
              </w:rPr>
            </w:pPr>
            <w:r w:rsidRPr="00EF2440">
              <w:rPr>
                <w:sz w:val="16"/>
                <w:szCs w:val="16"/>
              </w:rPr>
              <w:t>22.11%</w:t>
            </w:r>
          </w:p>
        </w:tc>
        <w:tc>
          <w:tcPr>
            <w:tcW w:w="736" w:type="dxa"/>
          </w:tcPr>
          <w:p w:rsidR="00B51335" w:rsidRPr="00EF2440" w:rsidRDefault="00B51335" w:rsidP="003E6F30">
            <w:pPr>
              <w:rPr>
                <w:sz w:val="16"/>
                <w:szCs w:val="16"/>
              </w:rPr>
            </w:pPr>
            <w:r w:rsidRPr="00EF2440">
              <w:rPr>
                <w:sz w:val="16"/>
                <w:szCs w:val="16"/>
              </w:rPr>
              <w:t>34.11%</w:t>
            </w:r>
          </w:p>
        </w:tc>
        <w:tc>
          <w:tcPr>
            <w:tcW w:w="831" w:type="dxa"/>
          </w:tcPr>
          <w:p w:rsidR="00B51335" w:rsidRPr="00EF2440" w:rsidRDefault="00B51335" w:rsidP="003E6F30">
            <w:pPr>
              <w:rPr>
                <w:sz w:val="16"/>
                <w:szCs w:val="16"/>
              </w:rPr>
            </w:pPr>
            <w:r w:rsidRPr="00EF2440">
              <w:rPr>
                <w:sz w:val="16"/>
                <w:szCs w:val="16"/>
              </w:rPr>
              <w:t>45.41%</w:t>
            </w:r>
          </w:p>
        </w:tc>
        <w:tc>
          <w:tcPr>
            <w:tcW w:w="736" w:type="dxa"/>
          </w:tcPr>
          <w:p w:rsidR="00B51335" w:rsidRPr="00EF2440" w:rsidRDefault="00B51335" w:rsidP="003E6F30">
            <w:pPr>
              <w:rPr>
                <w:sz w:val="16"/>
                <w:szCs w:val="16"/>
              </w:rPr>
            </w:pPr>
            <w:r w:rsidRPr="00EF2440">
              <w:rPr>
                <w:sz w:val="16"/>
                <w:szCs w:val="16"/>
              </w:rPr>
              <w:t>54.41%</w:t>
            </w:r>
          </w:p>
        </w:tc>
        <w:tc>
          <w:tcPr>
            <w:tcW w:w="736" w:type="dxa"/>
          </w:tcPr>
          <w:p w:rsidR="00B51335" w:rsidRPr="00EF2440" w:rsidRDefault="00B51335" w:rsidP="003E6F30">
            <w:pPr>
              <w:rPr>
                <w:sz w:val="16"/>
                <w:szCs w:val="16"/>
              </w:rPr>
            </w:pPr>
            <w:r w:rsidRPr="00EF2440">
              <w:rPr>
                <w:sz w:val="16"/>
                <w:szCs w:val="16"/>
              </w:rPr>
              <w:t>54.41%</w:t>
            </w:r>
          </w:p>
        </w:tc>
        <w:tc>
          <w:tcPr>
            <w:tcW w:w="736" w:type="dxa"/>
          </w:tcPr>
          <w:p w:rsidR="00B51335" w:rsidRPr="00EF2440" w:rsidRDefault="00B51335" w:rsidP="003E6F30">
            <w:pPr>
              <w:rPr>
                <w:sz w:val="16"/>
                <w:szCs w:val="16"/>
              </w:rPr>
            </w:pPr>
            <w:r w:rsidRPr="00EF2440">
              <w:rPr>
                <w:sz w:val="16"/>
                <w:szCs w:val="16"/>
              </w:rPr>
              <w:t>54.41%</w:t>
            </w:r>
          </w:p>
        </w:tc>
        <w:tc>
          <w:tcPr>
            <w:tcW w:w="826" w:type="dxa"/>
          </w:tcPr>
          <w:p w:rsidR="00B51335" w:rsidRPr="00EF2440" w:rsidRDefault="00B51335" w:rsidP="003E6F30">
            <w:pPr>
              <w:rPr>
                <w:sz w:val="16"/>
                <w:szCs w:val="16"/>
              </w:rPr>
            </w:pPr>
            <w:r w:rsidRPr="00EF2440">
              <w:rPr>
                <w:sz w:val="16"/>
                <w:szCs w:val="16"/>
              </w:rPr>
              <w:t>54.41%</w:t>
            </w:r>
          </w:p>
        </w:tc>
        <w:tc>
          <w:tcPr>
            <w:tcW w:w="843" w:type="dxa"/>
          </w:tcPr>
          <w:p w:rsidR="00B51335" w:rsidRPr="00EF2440" w:rsidRDefault="00B51335" w:rsidP="003E6F30">
            <w:pPr>
              <w:rPr>
                <w:sz w:val="16"/>
                <w:szCs w:val="16"/>
              </w:rPr>
            </w:pPr>
            <w:r w:rsidRPr="00EF2440">
              <w:rPr>
                <w:sz w:val="16"/>
                <w:szCs w:val="16"/>
              </w:rPr>
              <w:t>66.41%</w:t>
            </w:r>
          </w:p>
        </w:tc>
        <w:tc>
          <w:tcPr>
            <w:tcW w:w="831" w:type="dxa"/>
          </w:tcPr>
          <w:p w:rsidR="00B51335" w:rsidRPr="00EF2440" w:rsidRDefault="00B51335" w:rsidP="003E6F30">
            <w:pPr>
              <w:rPr>
                <w:sz w:val="16"/>
                <w:szCs w:val="16"/>
              </w:rPr>
            </w:pPr>
            <w:r w:rsidRPr="00EF2440">
              <w:rPr>
                <w:sz w:val="16"/>
                <w:szCs w:val="16"/>
              </w:rPr>
              <w:t>76.52%</w:t>
            </w:r>
          </w:p>
        </w:tc>
        <w:tc>
          <w:tcPr>
            <w:tcW w:w="943" w:type="dxa"/>
          </w:tcPr>
          <w:p w:rsidR="00B51335" w:rsidRPr="00EF2440" w:rsidRDefault="00B51335" w:rsidP="003E6F30">
            <w:pPr>
              <w:rPr>
                <w:sz w:val="16"/>
                <w:szCs w:val="16"/>
              </w:rPr>
            </w:pPr>
            <w:r w:rsidRPr="00EF2440">
              <w:rPr>
                <w:sz w:val="16"/>
                <w:szCs w:val="16"/>
              </w:rPr>
              <w:t>89.02%</w:t>
            </w:r>
          </w:p>
        </w:tc>
        <w:tc>
          <w:tcPr>
            <w:tcW w:w="827" w:type="dxa"/>
          </w:tcPr>
          <w:p w:rsidR="00B51335" w:rsidRPr="00EF2440" w:rsidRDefault="00B51335" w:rsidP="003E6F30">
            <w:pPr>
              <w:rPr>
                <w:sz w:val="16"/>
                <w:szCs w:val="16"/>
              </w:rPr>
            </w:pPr>
            <w:r w:rsidRPr="00EF2440">
              <w:rPr>
                <w:sz w:val="16"/>
                <w:szCs w:val="16"/>
              </w:rPr>
              <w:t>100 %</w:t>
            </w:r>
          </w:p>
        </w:tc>
        <w:tc>
          <w:tcPr>
            <w:tcW w:w="768" w:type="dxa"/>
          </w:tcPr>
          <w:p w:rsidR="00B51335" w:rsidRPr="00EF2440" w:rsidRDefault="00B51335" w:rsidP="003E6F30">
            <w:pPr>
              <w:rPr>
                <w:sz w:val="16"/>
                <w:szCs w:val="16"/>
              </w:rPr>
            </w:pPr>
            <w:r>
              <w:rPr>
                <w:sz w:val="16"/>
                <w:szCs w:val="16"/>
              </w:rPr>
              <w:t>100</w:t>
            </w:r>
            <w:r w:rsidRPr="00EF2440">
              <w:rPr>
                <w:sz w:val="16"/>
                <w:szCs w:val="16"/>
              </w:rPr>
              <w:t>%</w:t>
            </w:r>
          </w:p>
        </w:tc>
      </w:tr>
      <w:tr w:rsidR="00B51335" w:rsidRPr="00B138F3" w:rsidTr="008D5356">
        <w:trPr>
          <w:trHeight w:val="404"/>
          <w:jc w:val="center"/>
        </w:trPr>
        <w:tc>
          <w:tcPr>
            <w:tcW w:w="1639" w:type="dxa"/>
            <w:vAlign w:val="center"/>
          </w:tcPr>
          <w:p w:rsidR="00B51335" w:rsidRPr="00362494" w:rsidRDefault="00B51335" w:rsidP="00A169B7">
            <w:pPr>
              <w:jc w:val="center"/>
              <w:rPr>
                <w:rFonts w:ascii="Sylfaen" w:hAnsi="Sylfaen" w:cs="Sylfaen"/>
                <w:lang w:val="en-US"/>
              </w:rPr>
            </w:pPr>
            <w:r>
              <w:rPr>
                <w:rFonts w:ascii="Sylfaen" w:hAnsi="Sylfaen" w:cs="Sylfaen"/>
                <w:lang w:val="en-US"/>
              </w:rPr>
              <w:t>20</w:t>
            </w:r>
          </w:p>
        </w:tc>
        <w:tc>
          <w:tcPr>
            <w:tcW w:w="1966" w:type="dxa"/>
            <w:vAlign w:val="center"/>
          </w:tcPr>
          <w:p w:rsidR="00B51335" w:rsidRPr="00362494" w:rsidRDefault="00B51335" w:rsidP="00A169B7">
            <w:pPr>
              <w:jc w:val="center"/>
              <w:rPr>
                <w:rFonts w:ascii="Calibri" w:hAnsi="Calibri" w:cs="Calibri"/>
                <w:lang w:val="en-US"/>
              </w:rPr>
            </w:pPr>
            <w:r>
              <w:rPr>
                <w:rFonts w:ascii="Calibri" w:hAnsi="Calibri" w:cs="Calibri"/>
                <w:lang w:val="en-US"/>
              </w:rPr>
              <w:t>15863000</w:t>
            </w:r>
          </w:p>
        </w:tc>
        <w:tc>
          <w:tcPr>
            <w:tcW w:w="1601" w:type="dxa"/>
            <w:vAlign w:val="center"/>
          </w:tcPr>
          <w:p w:rsidR="00B51335" w:rsidRPr="00362494" w:rsidRDefault="00B51335" w:rsidP="003E6F30">
            <w:pPr>
              <w:rPr>
                <w:rFonts w:ascii="Calibri" w:hAnsi="Calibri" w:cs="Calibri"/>
                <w:lang w:val="en-US"/>
              </w:rPr>
            </w:pPr>
            <w:r>
              <w:rPr>
                <w:rFonts w:ascii="Calibri" w:hAnsi="Calibri" w:cs="Calibri"/>
                <w:lang w:val="en-US"/>
              </w:rPr>
              <w:t>сок</w:t>
            </w:r>
          </w:p>
        </w:tc>
        <w:tc>
          <w:tcPr>
            <w:tcW w:w="943" w:type="dxa"/>
          </w:tcPr>
          <w:p w:rsidR="00B51335" w:rsidRPr="00EF2440" w:rsidRDefault="00B51335" w:rsidP="003E6F30">
            <w:pPr>
              <w:rPr>
                <w:sz w:val="16"/>
                <w:szCs w:val="16"/>
              </w:rPr>
            </w:pPr>
            <w:r w:rsidRPr="00EF2440">
              <w:rPr>
                <w:sz w:val="16"/>
                <w:szCs w:val="16"/>
              </w:rPr>
              <w:t>10.11%</w:t>
            </w:r>
          </w:p>
        </w:tc>
        <w:tc>
          <w:tcPr>
            <w:tcW w:w="943" w:type="dxa"/>
          </w:tcPr>
          <w:p w:rsidR="00B51335" w:rsidRPr="00EF2440" w:rsidRDefault="00B51335" w:rsidP="003E6F30">
            <w:pPr>
              <w:rPr>
                <w:sz w:val="16"/>
                <w:szCs w:val="16"/>
              </w:rPr>
            </w:pPr>
            <w:r w:rsidRPr="00EF2440">
              <w:rPr>
                <w:sz w:val="16"/>
                <w:szCs w:val="16"/>
              </w:rPr>
              <w:t>22.11%</w:t>
            </w:r>
          </w:p>
        </w:tc>
        <w:tc>
          <w:tcPr>
            <w:tcW w:w="736" w:type="dxa"/>
          </w:tcPr>
          <w:p w:rsidR="00B51335" w:rsidRPr="00EF2440" w:rsidRDefault="00B51335" w:rsidP="003E6F30">
            <w:pPr>
              <w:rPr>
                <w:sz w:val="16"/>
                <w:szCs w:val="16"/>
              </w:rPr>
            </w:pPr>
            <w:r w:rsidRPr="00EF2440">
              <w:rPr>
                <w:sz w:val="16"/>
                <w:szCs w:val="16"/>
              </w:rPr>
              <w:t>34.11%</w:t>
            </w:r>
          </w:p>
        </w:tc>
        <w:tc>
          <w:tcPr>
            <w:tcW w:w="831" w:type="dxa"/>
          </w:tcPr>
          <w:p w:rsidR="00B51335" w:rsidRPr="00EF2440" w:rsidRDefault="00B51335" w:rsidP="003E6F30">
            <w:pPr>
              <w:rPr>
                <w:sz w:val="16"/>
                <w:szCs w:val="16"/>
              </w:rPr>
            </w:pPr>
            <w:r w:rsidRPr="00EF2440">
              <w:rPr>
                <w:sz w:val="16"/>
                <w:szCs w:val="16"/>
              </w:rPr>
              <w:t>45.41%</w:t>
            </w:r>
          </w:p>
        </w:tc>
        <w:tc>
          <w:tcPr>
            <w:tcW w:w="736" w:type="dxa"/>
          </w:tcPr>
          <w:p w:rsidR="00B51335" w:rsidRPr="00EF2440" w:rsidRDefault="00B51335" w:rsidP="003E6F30">
            <w:pPr>
              <w:rPr>
                <w:sz w:val="16"/>
                <w:szCs w:val="16"/>
              </w:rPr>
            </w:pPr>
            <w:r w:rsidRPr="00EF2440">
              <w:rPr>
                <w:sz w:val="16"/>
                <w:szCs w:val="16"/>
              </w:rPr>
              <w:t>54.41%</w:t>
            </w:r>
          </w:p>
        </w:tc>
        <w:tc>
          <w:tcPr>
            <w:tcW w:w="736" w:type="dxa"/>
          </w:tcPr>
          <w:p w:rsidR="00B51335" w:rsidRPr="00EF2440" w:rsidRDefault="00B51335" w:rsidP="003E6F30">
            <w:pPr>
              <w:rPr>
                <w:sz w:val="16"/>
                <w:szCs w:val="16"/>
              </w:rPr>
            </w:pPr>
            <w:r w:rsidRPr="00EF2440">
              <w:rPr>
                <w:sz w:val="16"/>
                <w:szCs w:val="16"/>
              </w:rPr>
              <w:t>54.41%</w:t>
            </w:r>
          </w:p>
        </w:tc>
        <w:tc>
          <w:tcPr>
            <w:tcW w:w="736" w:type="dxa"/>
          </w:tcPr>
          <w:p w:rsidR="00B51335" w:rsidRPr="00EF2440" w:rsidRDefault="00B51335" w:rsidP="003E6F30">
            <w:pPr>
              <w:rPr>
                <w:sz w:val="16"/>
                <w:szCs w:val="16"/>
              </w:rPr>
            </w:pPr>
            <w:r w:rsidRPr="00EF2440">
              <w:rPr>
                <w:sz w:val="16"/>
                <w:szCs w:val="16"/>
              </w:rPr>
              <w:t>54.41%</w:t>
            </w:r>
          </w:p>
        </w:tc>
        <w:tc>
          <w:tcPr>
            <w:tcW w:w="826" w:type="dxa"/>
          </w:tcPr>
          <w:p w:rsidR="00B51335" w:rsidRPr="00EF2440" w:rsidRDefault="00B51335" w:rsidP="003E6F30">
            <w:pPr>
              <w:rPr>
                <w:sz w:val="16"/>
                <w:szCs w:val="16"/>
              </w:rPr>
            </w:pPr>
            <w:r w:rsidRPr="00EF2440">
              <w:rPr>
                <w:sz w:val="16"/>
                <w:szCs w:val="16"/>
              </w:rPr>
              <w:t>54.41%</w:t>
            </w:r>
          </w:p>
        </w:tc>
        <w:tc>
          <w:tcPr>
            <w:tcW w:w="843" w:type="dxa"/>
          </w:tcPr>
          <w:p w:rsidR="00B51335" w:rsidRPr="00EF2440" w:rsidRDefault="00B51335" w:rsidP="003E6F30">
            <w:pPr>
              <w:rPr>
                <w:sz w:val="16"/>
                <w:szCs w:val="16"/>
              </w:rPr>
            </w:pPr>
            <w:r w:rsidRPr="00EF2440">
              <w:rPr>
                <w:sz w:val="16"/>
                <w:szCs w:val="16"/>
              </w:rPr>
              <w:t>66.41%</w:t>
            </w:r>
          </w:p>
        </w:tc>
        <w:tc>
          <w:tcPr>
            <w:tcW w:w="831" w:type="dxa"/>
          </w:tcPr>
          <w:p w:rsidR="00B51335" w:rsidRPr="00EF2440" w:rsidRDefault="00B51335" w:rsidP="003E6F30">
            <w:pPr>
              <w:rPr>
                <w:sz w:val="16"/>
                <w:szCs w:val="16"/>
              </w:rPr>
            </w:pPr>
            <w:r w:rsidRPr="00EF2440">
              <w:rPr>
                <w:sz w:val="16"/>
                <w:szCs w:val="16"/>
              </w:rPr>
              <w:t>76.52%</w:t>
            </w:r>
          </w:p>
        </w:tc>
        <w:tc>
          <w:tcPr>
            <w:tcW w:w="943" w:type="dxa"/>
          </w:tcPr>
          <w:p w:rsidR="00B51335" w:rsidRPr="00EF2440" w:rsidRDefault="00B51335" w:rsidP="003E6F30">
            <w:pPr>
              <w:rPr>
                <w:sz w:val="16"/>
                <w:szCs w:val="16"/>
              </w:rPr>
            </w:pPr>
            <w:r w:rsidRPr="00EF2440">
              <w:rPr>
                <w:sz w:val="16"/>
                <w:szCs w:val="16"/>
              </w:rPr>
              <w:t>89.02%</w:t>
            </w:r>
          </w:p>
        </w:tc>
        <w:tc>
          <w:tcPr>
            <w:tcW w:w="827" w:type="dxa"/>
          </w:tcPr>
          <w:p w:rsidR="00B51335" w:rsidRPr="00EF2440" w:rsidRDefault="00B51335" w:rsidP="003E6F30">
            <w:pPr>
              <w:rPr>
                <w:sz w:val="16"/>
                <w:szCs w:val="16"/>
              </w:rPr>
            </w:pPr>
            <w:r w:rsidRPr="00EF2440">
              <w:rPr>
                <w:sz w:val="16"/>
                <w:szCs w:val="16"/>
              </w:rPr>
              <w:t>100 %</w:t>
            </w:r>
          </w:p>
        </w:tc>
        <w:tc>
          <w:tcPr>
            <w:tcW w:w="768" w:type="dxa"/>
          </w:tcPr>
          <w:p w:rsidR="00B51335" w:rsidRPr="00EF2440" w:rsidRDefault="00B51335" w:rsidP="003E6F30">
            <w:pPr>
              <w:rPr>
                <w:sz w:val="16"/>
                <w:szCs w:val="16"/>
              </w:rPr>
            </w:pPr>
            <w:r>
              <w:rPr>
                <w:sz w:val="16"/>
                <w:szCs w:val="16"/>
              </w:rPr>
              <w:t>100</w:t>
            </w:r>
            <w:r w:rsidRPr="00EF2440">
              <w:rPr>
                <w:sz w:val="16"/>
                <w:szCs w:val="16"/>
              </w:rPr>
              <w:t>%</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8D5356" w:rsidRPr="00B138F3" w:rsidRDefault="008D5356" w:rsidP="008D5356">
            <w:pPr>
              <w:widowControl w:val="0"/>
              <w:jc w:val="center"/>
              <w:rPr>
                <w:rFonts w:ascii="GHEA Grapalat" w:hAnsi="GHEA Grapalat" w:cs="Sylfaen"/>
                <w:b/>
                <w:bCs/>
              </w:rPr>
            </w:pPr>
            <w:r w:rsidRPr="00B138F3">
              <w:rPr>
                <w:rFonts w:ascii="GHEA Grapalat" w:hAnsi="GHEA Grapalat"/>
                <w:b/>
              </w:rPr>
              <w:t>ПОКУПАТЕЛЬ</w:t>
            </w:r>
          </w:p>
          <w:p w:rsidR="008D5356" w:rsidRPr="00362494" w:rsidRDefault="008D5356" w:rsidP="008D5356">
            <w:pPr>
              <w:widowControl w:val="0"/>
              <w:spacing w:line="360" w:lineRule="auto"/>
              <w:jc w:val="center"/>
              <w:rPr>
                <w:rFonts w:ascii="GHEA Grapalat" w:hAnsi="GHEA Grapalat"/>
                <w:b/>
              </w:rPr>
            </w:pPr>
            <w:r w:rsidRPr="00362494">
              <w:rPr>
                <w:rFonts w:ascii="GHEA Grapalat" w:hAnsi="GHEA Grapalat"/>
                <w:b/>
              </w:rPr>
              <w:t>«</w:t>
            </w:r>
            <w:r w:rsidR="00B51335" w:rsidRPr="00B51335">
              <w:rPr>
                <w:rFonts w:ascii="GHEA Grapalat" w:hAnsi="GHEA Grapalat"/>
                <w:b/>
              </w:rPr>
              <w:t>Егегнаванская</w:t>
            </w:r>
            <w:r>
              <w:rPr>
                <w:rFonts w:ascii="GHEA Grapalat" w:hAnsi="GHEA Grapalat"/>
                <w:b/>
              </w:rPr>
              <w:t xml:space="preserve"> средняя школа Араратского </w:t>
            </w:r>
            <w:r w:rsidRPr="00362494">
              <w:rPr>
                <w:rFonts w:ascii="GHEA Grapalat" w:hAnsi="GHEA Grapalat"/>
                <w:b/>
              </w:rPr>
              <w:t xml:space="preserve"> Республики Армения школа »ГНКО улица Ереван Центральное Казначейство RA: </w:t>
            </w:r>
            <w:r w:rsidR="00B51335">
              <w:rPr>
                <w:rFonts w:ascii="GHEA Grapalat" w:hAnsi="GHEA Grapalat"/>
                <w:b/>
              </w:rPr>
              <w:t>904280</w:t>
            </w:r>
            <w:r w:rsidR="00B51335" w:rsidRPr="00430873">
              <w:rPr>
                <w:rFonts w:ascii="GHEA Grapalat" w:hAnsi="GHEA Grapalat"/>
                <w:b/>
              </w:rPr>
              <w:t>00211</w:t>
            </w:r>
            <w:r w:rsidR="00B51335" w:rsidRPr="00362494">
              <w:rPr>
                <w:rFonts w:ascii="GHEA Grapalat" w:hAnsi="GHEA Grapalat"/>
                <w:b/>
              </w:rPr>
              <w:t xml:space="preserve">   AVC: </w:t>
            </w:r>
            <w:r w:rsidR="00B51335" w:rsidRPr="00430873">
              <w:rPr>
                <w:rFonts w:ascii="GHEA Grapalat" w:hAnsi="GHEA Grapalat"/>
                <w:b/>
              </w:rPr>
              <w:t>04104594</w:t>
            </w:r>
          </w:p>
          <w:p w:rsidR="008D5356" w:rsidRPr="00362494" w:rsidRDefault="008D5356" w:rsidP="008D5356">
            <w:pPr>
              <w:widowControl w:val="0"/>
              <w:spacing w:line="360" w:lineRule="auto"/>
              <w:jc w:val="center"/>
              <w:rPr>
                <w:rFonts w:ascii="GHEA Grapalat" w:hAnsi="GHEA Grapalat"/>
                <w:b/>
              </w:rPr>
            </w:pPr>
            <w:r w:rsidRPr="00362494">
              <w:rPr>
                <w:rFonts w:ascii="GHEA Grapalat" w:hAnsi="GHEA Grapalat"/>
                <w:b/>
              </w:rPr>
              <w:t>---------------------------------</w:t>
            </w:r>
          </w:p>
          <w:p w:rsidR="008D5356" w:rsidRPr="00413678" w:rsidRDefault="008D5356" w:rsidP="008D5356">
            <w:pPr>
              <w:widowControl w:val="0"/>
              <w:rPr>
                <w:rFonts w:ascii="GHEA Grapalat" w:hAnsi="GHEA Grapalat"/>
                <w:lang w:val="en-US"/>
              </w:rPr>
            </w:pPr>
          </w:p>
          <w:p w:rsidR="008D5356" w:rsidRPr="00B138F3" w:rsidRDefault="008D5356" w:rsidP="008D5356">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8D5356" w:rsidP="008D5356">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8D5356" w:rsidRPr="00362494" w:rsidRDefault="008D5356" w:rsidP="008D5356">
      <w:pPr>
        <w:widowControl w:val="0"/>
        <w:spacing w:line="360" w:lineRule="auto"/>
        <w:jc w:val="right"/>
        <w:rPr>
          <w:rFonts w:ascii="GHEA Grapalat" w:hAnsi="GHEA Grapalat"/>
          <w:i/>
        </w:rPr>
      </w:pPr>
      <w:r w:rsidRPr="00362494">
        <w:rPr>
          <w:rFonts w:ascii="GHEA Grapalat" w:hAnsi="GHEA Grapalat"/>
          <w:i/>
        </w:rPr>
        <w:t xml:space="preserve">к Договору под кодом </w:t>
      </w:r>
      <w:r w:rsidR="00B51335" w:rsidRPr="00B51335">
        <w:rPr>
          <w:rFonts w:ascii="Sylfaen" w:hAnsi="Sylfaen"/>
          <w:i/>
        </w:rPr>
        <w:t>Е</w:t>
      </w:r>
      <w:r w:rsidRPr="00362494">
        <w:rPr>
          <w:rFonts w:ascii="Sylfaen" w:hAnsi="Sylfaen"/>
          <w:i/>
        </w:rPr>
        <w:t>МД-ГH-APDzB-20/1-</w:t>
      </w:r>
      <w:r w:rsidR="00B51335" w:rsidRPr="00B51335">
        <w:rPr>
          <w:rFonts w:ascii="Sylfaen" w:hAnsi="Sylfaen"/>
          <w:i/>
        </w:rPr>
        <w:t>57</w:t>
      </w:r>
      <w:r w:rsidRPr="00362494">
        <w:rPr>
          <w:rFonts w:ascii="GHEA Grapalat" w:hAnsi="GHEA Grapalat"/>
          <w:i/>
        </w:rPr>
        <w:br/>
        <w:t>заключенному "</w:t>
      </w:r>
      <w:r w:rsidRPr="00362494">
        <w:rPr>
          <w:rFonts w:ascii="GHEA Grapalat" w:hAnsi="GHEA Grapalat"/>
          <w:i/>
        </w:rPr>
        <w:tab/>
        <w:t>"</w:t>
      </w:r>
      <w:r w:rsidRPr="00362494">
        <w:rPr>
          <w:rFonts w:ascii="GHEA Grapalat" w:hAnsi="GHEA Grapalat"/>
          <w:i/>
        </w:rPr>
        <w:tab/>
        <w:t>20</w:t>
      </w:r>
      <w:r w:rsidRPr="00362494">
        <w:rPr>
          <w:rFonts w:ascii="GHEA Grapalat" w:hAnsi="GHEA Grapalat"/>
          <w:i/>
        </w:rPr>
        <w:tab/>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51"/>
        <w:gridCol w:w="5099"/>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8D5356" w:rsidRPr="00362494" w:rsidRDefault="008D5356" w:rsidP="008D5356">
      <w:pPr>
        <w:widowControl w:val="0"/>
        <w:spacing w:line="360" w:lineRule="auto"/>
        <w:jc w:val="right"/>
        <w:rPr>
          <w:rFonts w:ascii="GHEA Grapalat" w:hAnsi="GHEA Grapalat"/>
          <w:i/>
        </w:rPr>
      </w:pPr>
      <w:r w:rsidRPr="00362494">
        <w:rPr>
          <w:rFonts w:ascii="GHEA Grapalat" w:hAnsi="GHEA Grapalat"/>
          <w:i/>
        </w:rPr>
        <w:t xml:space="preserve">к Договору под кодом </w:t>
      </w:r>
      <w:r w:rsidR="00B51335" w:rsidRPr="00B51335">
        <w:rPr>
          <w:rFonts w:ascii="Sylfaen" w:hAnsi="Sylfaen"/>
          <w:i/>
        </w:rPr>
        <w:t>Е</w:t>
      </w:r>
      <w:r w:rsidRPr="00362494">
        <w:rPr>
          <w:rFonts w:ascii="Sylfaen" w:hAnsi="Sylfaen"/>
          <w:i/>
        </w:rPr>
        <w:t>МД-ГH-APDzB-20/1-</w:t>
      </w:r>
      <w:r w:rsidR="00B51335" w:rsidRPr="00B51335">
        <w:rPr>
          <w:rFonts w:ascii="Sylfaen" w:hAnsi="Sylfaen"/>
          <w:i/>
        </w:rPr>
        <w:t>57</w:t>
      </w:r>
      <w:r w:rsidRPr="00362494">
        <w:rPr>
          <w:rFonts w:ascii="GHEA Grapalat" w:hAnsi="GHEA Grapalat"/>
          <w:i/>
        </w:rPr>
        <w:br/>
        <w:t>заключенному "</w:t>
      </w:r>
      <w:r w:rsidRPr="00362494">
        <w:rPr>
          <w:rFonts w:ascii="GHEA Grapalat" w:hAnsi="GHEA Grapalat"/>
          <w:i/>
        </w:rPr>
        <w:tab/>
        <w:t>"</w:t>
      </w:r>
      <w:r w:rsidRPr="00362494">
        <w:rPr>
          <w:rFonts w:ascii="GHEA Grapalat" w:hAnsi="GHEA Grapalat"/>
          <w:i/>
        </w:rPr>
        <w:tab/>
        <w:t>20</w:t>
      </w:r>
      <w:r w:rsidRPr="00362494">
        <w:rPr>
          <w:rFonts w:ascii="GHEA Grapalat" w:hAnsi="GHEA Grapalat"/>
          <w:i/>
        </w:rPr>
        <w:tab/>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1EC9" w:rsidRDefault="006F1EC9">
      <w:r>
        <w:separator/>
      </w:r>
    </w:p>
  </w:endnote>
  <w:endnote w:type="continuationSeparator" w:id="0">
    <w:p w:rsidR="006F1EC9" w:rsidRDefault="006F1E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EndPr>
      <w:rPr>
        <w:rFonts w:ascii="GHEA Grapalat" w:hAnsi="GHEA Grapalat"/>
        <w:sz w:val="24"/>
        <w:szCs w:val="24"/>
      </w:rPr>
    </w:sdtEndPr>
    <w:sdtContent>
      <w:p w:rsidR="00FF41D1" w:rsidRPr="00C861E9" w:rsidRDefault="00F27B1E">
        <w:pPr>
          <w:pStyle w:val="a5"/>
          <w:jc w:val="center"/>
          <w:rPr>
            <w:rFonts w:ascii="GHEA Grapalat" w:hAnsi="GHEA Grapalat"/>
            <w:sz w:val="24"/>
            <w:szCs w:val="24"/>
          </w:rPr>
        </w:pPr>
        <w:r w:rsidRPr="00C861E9">
          <w:rPr>
            <w:rFonts w:ascii="GHEA Grapalat" w:hAnsi="GHEA Grapalat"/>
            <w:sz w:val="24"/>
            <w:szCs w:val="24"/>
          </w:rPr>
          <w:fldChar w:fldCharType="begin"/>
        </w:r>
        <w:r w:rsidR="00FF41D1"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EE056B">
          <w:rPr>
            <w:rFonts w:ascii="GHEA Grapalat" w:hAnsi="GHEA Grapalat"/>
            <w:noProof/>
            <w:sz w:val="24"/>
            <w:szCs w:val="24"/>
          </w:rPr>
          <w:t>11</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1EC9" w:rsidRDefault="006F1EC9">
      <w:r>
        <w:separator/>
      </w:r>
    </w:p>
  </w:footnote>
  <w:footnote w:type="continuationSeparator" w:id="0">
    <w:p w:rsidR="006F1EC9" w:rsidRDefault="006F1EC9">
      <w:r>
        <w:continuationSeparator/>
      </w:r>
    </w:p>
  </w:footnote>
  <w:footnote w:id="1">
    <w:p w:rsidR="00FF41D1" w:rsidRPr="00ED3BA4" w:rsidRDefault="00FF41D1" w:rsidP="007A5F50">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FF41D1" w:rsidRPr="008842CE" w:rsidRDefault="00FF41D1"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FF41D1" w:rsidRPr="008842CE" w:rsidRDefault="00FF41D1" w:rsidP="008842CE">
      <w:pPr>
        <w:pStyle w:val="af2"/>
        <w:widowControl w:val="0"/>
        <w:jc w:val="both"/>
        <w:rPr>
          <w:rFonts w:ascii="GHEA Grapalat" w:hAnsi="GHEA Grapalat" w:cs="Sylfaen"/>
          <w:lang w:val="af-ZA"/>
        </w:rPr>
      </w:pPr>
      <w:r w:rsidRPr="008842CE">
        <w:rPr>
          <w:rStyle w:val="af6"/>
          <w:rFonts w:ascii="GHEA Grapalat" w:hAnsi="GHEA Grapalat"/>
          <w:spacing w:val="-6"/>
        </w:rPr>
        <w:footnoteRef/>
      </w:r>
      <w:r w:rsidRPr="008842CE">
        <w:rPr>
          <w:rStyle w:val="af6"/>
          <w:rFonts w:ascii="GHEA Grapalat" w:hAnsi="GHEA Grapalat"/>
          <w:spacing w:val="-6"/>
        </w:rPr>
        <w:t xml:space="preserve"> </w:t>
      </w:r>
      <w:r w:rsidRPr="008842CE">
        <w:rPr>
          <w:rFonts w:ascii="GHEA Grapalat" w:hAnsi="GHEA Grapalat"/>
          <w:i/>
          <w:spacing w:val="-6"/>
        </w:rPr>
        <w:t>Указанная в скобках фраза исключается, если за предоставление приглашения не</w:t>
      </w:r>
      <w:r w:rsidRPr="00D5443D">
        <w:rPr>
          <w:rFonts w:ascii="Courier New" w:hAnsi="Courier New" w:cs="Courier New"/>
          <w:i/>
          <w:spacing w:val="-6"/>
        </w:rPr>
        <w:t xml:space="preserve"> </w:t>
      </w:r>
      <w:r w:rsidRPr="008842CE">
        <w:rPr>
          <w:rFonts w:ascii="GHEA Grapalat" w:hAnsi="GHEA Grapalat"/>
          <w:i/>
          <w:spacing w:val="-6"/>
        </w:rPr>
        <w:t xml:space="preserve">предусматривается платеж; в противном случае слово "бесплатно" исключается </w:t>
      </w:r>
      <w:r w:rsidRPr="008842CE">
        <w:rPr>
          <w:rFonts w:ascii="GHEA Grapalat" w:hAnsi="GHEA Grapalat"/>
          <w:i/>
        </w:rPr>
        <w:t>из предложения.</w:t>
      </w:r>
    </w:p>
  </w:footnote>
  <w:footnote w:id="4">
    <w:p w:rsidR="00FF41D1" w:rsidRPr="00D5443D" w:rsidRDefault="00FF41D1" w:rsidP="008842CE">
      <w:pPr>
        <w:pStyle w:val="af2"/>
        <w:widowControl w:val="0"/>
        <w:jc w:val="both"/>
        <w:rPr>
          <w:rFonts w:ascii="GHEA Grapalat" w:hAnsi="GHEA Grapalat" w:cs="Courier New"/>
        </w:rPr>
      </w:pPr>
      <w:r w:rsidRPr="008842CE">
        <w:rPr>
          <w:rStyle w:val="af6"/>
          <w:rFonts w:ascii="GHEA Grapalat" w:hAnsi="GHEA Grapalat"/>
        </w:rPr>
        <w:footnoteRef/>
      </w:r>
      <w:r w:rsidRPr="008842CE">
        <w:rPr>
          <w:rFonts w:ascii="GHEA Grapalat" w:hAnsi="GHEA Grapalat"/>
        </w:rPr>
        <w:t xml:space="preserve"> </w:t>
      </w:r>
      <w:r w:rsidRPr="008842CE">
        <w:rPr>
          <w:rFonts w:ascii="GHEA Grapalat" w:hAnsi="GHEA Grapalat"/>
          <w:i/>
        </w:rPr>
        <w:t>Указанное в скобках предложение исключается, если за предоставление приглашения не</w:t>
      </w:r>
      <w:r w:rsidRPr="008842CE">
        <w:rPr>
          <w:rFonts w:ascii="Courier New" w:hAnsi="Courier New" w:cs="Courier New"/>
          <w:i/>
          <w:lang w:val="en-US"/>
        </w:rPr>
        <w:t> </w:t>
      </w:r>
      <w:r w:rsidRPr="008842CE">
        <w:rPr>
          <w:rFonts w:ascii="GHEA Grapalat" w:hAnsi="GHEA Grapalat"/>
          <w:i/>
        </w:rPr>
        <w:t>предусматривается платеж.</w:t>
      </w:r>
    </w:p>
    <w:p w:rsidR="00FF41D1" w:rsidRPr="00D5443D" w:rsidRDefault="00FF41D1" w:rsidP="008842CE">
      <w:pPr>
        <w:pStyle w:val="af2"/>
        <w:widowControl w:val="0"/>
        <w:jc w:val="both"/>
        <w:rPr>
          <w:rFonts w:ascii="GHEA Grapalat" w:hAnsi="GHEA Grapalat"/>
          <w:sz w:val="2"/>
          <w:szCs w:val="2"/>
          <w:lang w:val="af-ZA"/>
        </w:rPr>
      </w:pPr>
    </w:p>
  </w:footnote>
  <w:footnote w:id="5">
    <w:p w:rsidR="00FF41D1" w:rsidRPr="00541313" w:rsidRDefault="00FF41D1"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FF41D1" w:rsidRDefault="00FF41D1"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 части 6 статьи 15 Закона РА "О закупках</w:t>
      </w:r>
      <w:r w:rsidRPr="00D3436F">
        <w:rPr>
          <w:rFonts w:ascii="GHEA Grapalat" w:hAnsi="GHEA Grapalat"/>
          <w:i/>
        </w:rPr>
        <w:t>"</w:t>
      </w:r>
      <w:r w:rsidRPr="00D3436F">
        <w:rPr>
          <w:rFonts w:ascii="GHEA Grapalat" w:hAnsi="GHEA Grapalat"/>
          <w:i/>
          <w:sz w:val="20"/>
          <w:szCs w:val="20"/>
        </w:rPr>
        <w:t xml:space="preserve">,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10</w:t>
      </w:r>
      <w:r w:rsidRPr="00D3436F">
        <w:rPr>
          <w:rFonts w:ascii="GHEA Grapalat" w:hAnsi="GHEA Grapalat"/>
          <w:i/>
          <w:sz w:val="20"/>
          <w:szCs w:val="20"/>
        </w:rPr>
        <w:t xml:space="preserve"> млн. драмов РА и для полного выполнения заключаемого договора в дальнейшем также потребуются финансовые средства.</w:t>
      </w:r>
    </w:p>
    <w:p w:rsidR="00FF41D1" w:rsidRDefault="00FF41D1" w:rsidP="00541313">
      <w:pPr>
        <w:widowControl w:val="0"/>
        <w:ind w:firstLine="142"/>
        <w:jc w:val="both"/>
        <w:rPr>
          <w:rFonts w:ascii="GHEA Grapalat" w:hAnsi="GHEA Grapalat"/>
          <w:i/>
          <w:sz w:val="20"/>
          <w:szCs w:val="20"/>
        </w:rPr>
      </w:pPr>
      <w:r>
        <w:rPr>
          <w:rFonts w:ascii="GHEA Grapalat" w:hAnsi="GHEA Grapalat"/>
          <w:i/>
          <w:sz w:val="20"/>
          <w:szCs w:val="20"/>
        </w:rPr>
        <w:t>-</w:t>
      </w:r>
      <w:r w:rsidRPr="00C27A88">
        <w:t xml:space="preserve"> </w:t>
      </w:r>
      <w:r w:rsidRPr="00541313">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p w:rsidR="00FF41D1" w:rsidRDefault="00FF41D1"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1831C4">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rsidR="00FF41D1" w:rsidRPr="00D3436F" w:rsidRDefault="00FF41D1"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FF41D1" w:rsidRPr="008842CE" w:rsidRDefault="00FF41D1" w:rsidP="001831C4">
      <w:pPr>
        <w:pStyle w:val="af2"/>
        <w:widowControl w:val="0"/>
        <w:jc w:val="both"/>
        <w:rPr>
          <w:rFonts w:ascii="GHEA Grapalat" w:hAnsi="GHEA Grapalat"/>
          <w:lang w:val="af-ZA"/>
        </w:rPr>
      </w:pPr>
    </w:p>
    <w:p w:rsidR="00FF41D1" w:rsidRPr="008842CE" w:rsidRDefault="00FF41D1" w:rsidP="008842CE">
      <w:pPr>
        <w:pStyle w:val="af2"/>
        <w:widowControl w:val="0"/>
        <w:jc w:val="both"/>
        <w:rPr>
          <w:rFonts w:ascii="GHEA Grapalat" w:hAnsi="GHEA Grapalat"/>
          <w:lang w:val="af-ZA"/>
        </w:rPr>
      </w:pPr>
    </w:p>
  </w:footnote>
  <w:footnote w:id="6">
    <w:p w:rsidR="00FF41D1" w:rsidRPr="00CD6B60" w:rsidRDefault="00FF41D1"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FF41D1" w:rsidRPr="00CD6B60" w:rsidRDefault="00FF41D1"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FF41D1" w:rsidRPr="00CD6B60" w:rsidRDefault="00FF41D1"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FF41D1" w:rsidRPr="00CD6B60" w:rsidRDefault="00FF41D1"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7">
    <w:p w:rsidR="00FF41D1" w:rsidRDefault="00FF41D1"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FF41D1" w:rsidRDefault="00FF41D1"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FF41D1" w:rsidRPr="009E2596" w:rsidRDefault="00FF41D1"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8">
    <w:p w:rsidR="00FF41D1" w:rsidRPr="0049623A" w:rsidDel="00932115" w:rsidRDefault="00FF41D1" w:rsidP="00AF1F59">
      <w:pPr>
        <w:pStyle w:val="af2"/>
        <w:jc w:val="both"/>
        <w:rPr>
          <w:del w:id="1"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9">
    <w:p w:rsidR="00FF41D1" w:rsidRPr="00D3436F" w:rsidRDefault="00FF41D1"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FF41D1" w:rsidRPr="000811C1" w:rsidRDefault="00FF41D1">
      <w:pPr>
        <w:pStyle w:val="af2"/>
        <w:rPr>
          <w:rFonts w:asciiTheme="minorHAnsi" w:hAnsiTheme="minorHAnsi"/>
        </w:rPr>
      </w:pPr>
    </w:p>
  </w:footnote>
  <w:footnote w:id="10">
    <w:p w:rsidR="00FF41D1" w:rsidRPr="002C2499" w:rsidRDefault="00FF41D1" w:rsidP="00B351F5">
      <w:pPr>
        <w:pStyle w:val="af2"/>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FF41D1" w:rsidRPr="000811C1" w:rsidRDefault="00FF41D1">
      <w:pPr>
        <w:pStyle w:val="af2"/>
        <w:rPr>
          <w:rFonts w:asciiTheme="minorHAnsi" w:hAnsiTheme="minorHAnsi"/>
        </w:rPr>
      </w:pPr>
    </w:p>
  </w:footnote>
  <w:footnote w:id="11">
    <w:p w:rsidR="00FF41D1" w:rsidRPr="00FE2AA4" w:rsidRDefault="00FF41D1">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12">
    <w:p w:rsidR="00FF41D1" w:rsidRPr="008842CE" w:rsidRDefault="00FF41D1"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FF41D1" w:rsidRPr="000811C1" w:rsidRDefault="00FF41D1">
      <w:pPr>
        <w:pStyle w:val="af2"/>
        <w:rPr>
          <w:lang w:val="af-ZA"/>
        </w:rPr>
      </w:pPr>
    </w:p>
  </w:footnote>
  <w:footnote w:id="13">
    <w:p w:rsidR="00FF41D1" w:rsidRPr="0092041F" w:rsidRDefault="00FF41D1" w:rsidP="00C67FAB">
      <w:pPr>
        <w:pStyle w:val="af2"/>
        <w:jc w:val="both"/>
        <w:rPr>
          <w:rFonts w:ascii="GHEA Grapalat" w:hAnsi="GHEA Grapalat"/>
          <w:i/>
        </w:rPr>
      </w:pPr>
      <w:r w:rsidRPr="00C67FAB">
        <w:rPr>
          <w:rStyle w:val="af6"/>
          <w:rFonts w:ascii="GHEA Grapalat" w:hAnsi="GHEA Grapalat"/>
          <w:i/>
        </w:rPr>
        <w:t>12</w:t>
      </w:r>
      <w:r w:rsidRPr="00C67FAB">
        <w:rPr>
          <w:rFonts w:ascii="GHEA Grapalat" w:hAnsi="GHEA Grapalat"/>
          <w:i/>
        </w:rPr>
        <w:t xml:space="preserve"> Если цена закупленного по заявке на закупку товара не превышает 10 млн. драмов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14">
    <w:p w:rsidR="00FF41D1" w:rsidRPr="00511966" w:rsidRDefault="00FF41D1" w:rsidP="00C67FAB">
      <w:pPr>
        <w:pStyle w:val="af2"/>
        <w:jc w:val="both"/>
        <w:rPr>
          <w:rFonts w:ascii="GHEA Grapalat" w:hAnsi="GHEA Grapalat"/>
          <w:i/>
        </w:rPr>
      </w:pPr>
      <w:r w:rsidRPr="00C67FAB">
        <w:rPr>
          <w:rStyle w:val="af6"/>
          <w:rFonts w:ascii="GHEA Grapalat" w:hAnsi="GHEA Grapalat"/>
          <w:i/>
        </w:rPr>
        <w:t>13</w:t>
      </w:r>
      <w:r w:rsidRPr="00C67FAB">
        <w:rPr>
          <w:rFonts w:ascii="GHEA Grapalat" w:hAnsi="GHEA Grapalat"/>
          <w:i/>
        </w:rPr>
        <w:t xml:space="preserve"> Если цена закупленного по заявке на закупку товара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5">
    <w:p w:rsidR="00FF41D1" w:rsidRPr="008E4439" w:rsidRDefault="00FF41D1"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FF41D1" w:rsidRPr="000811C1" w:rsidRDefault="00FF41D1" w:rsidP="0027573B">
      <w:pPr>
        <w:pStyle w:val="af2"/>
        <w:rPr>
          <w:rFonts w:ascii="Sylfaen" w:hAnsi="Sylfaen"/>
          <w:sz w:val="18"/>
          <w:szCs w:val="18"/>
        </w:rPr>
      </w:pPr>
    </w:p>
  </w:footnote>
  <w:footnote w:id="16">
    <w:p w:rsidR="00FF41D1" w:rsidRPr="00A31673" w:rsidRDefault="00FF41D1">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7">
    <w:p w:rsidR="00FF41D1" w:rsidRPr="00DE7706" w:rsidRDefault="00FF41D1">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8">
    <w:p w:rsidR="00FF41D1" w:rsidRDefault="00FF41D1"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FF41D1" w:rsidRDefault="00FF41D1" w:rsidP="006B3E56">
      <w:pPr>
        <w:pStyle w:val="af2"/>
        <w:rPr>
          <w:rFonts w:asciiTheme="minorHAnsi" w:hAnsiTheme="minorHAnsi"/>
          <w:lang w:val="af-ZA"/>
        </w:rPr>
      </w:pPr>
    </w:p>
  </w:footnote>
  <w:footnote w:id="19">
    <w:p w:rsidR="00FF41D1" w:rsidRPr="00D3436F" w:rsidRDefault="00FF41D1"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FF41D1" w:rsidRPr="00D3436F" w:rsidRDefault="00FF41D1">
      <w:pPr>
        <w:pStyle w:val="af2"/>
        <w:rPr>
          <w:lang w:val="es-ES"/>
        </w:rPr>
      </w:pPr>
    </w:p>
  </w:footnote>
  <w:footnote w:id="20">
    <w:p w:rsidR="00FF41D1" w:rsidRPr="008842CE" w:rsidRDefault="00FF41D1" w:rsidP="003D2FE2">
      <w:pPr>
        <w:pStyle w:val="af2"/>
        <w:jc w:val="both"/>
      </w:pPr>
    </w:p>
  </w:footnote>
  <w:footnote w:id="21">
    <w:p w:rsidR="00FF41D1" w:rsidRPr="008842CE" w:rsidRDefault="00FF41D1" w:rsidP="000A214C">
      <w:pPr>
        <w:pStyle w:val="af2"/>
        <w:jc w:val="both"/>
      </w:pPr>
    </w:p>
  </w:footnote>
  <w:footnote w:id="22">
    <w:p w:rsidR="00FF41D1" w:rsidRPr="00D3436F" w:rsidRDefault="00FF41D1"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3">
    <w:p w:rsidR="00FF41D1" w:rsidRPr="008842CE" w:rsidRDefault="00FF41D1" w:rsidP="005E52ED">
      <w:pPr>
        <w:pStyle w:val="af2"/>
        <w:widowControl w:val="0"/>
        <w:jc w:val="both"/>
        <w:rPr>
          <w:rFonts w:ascii="GHEA Grapalat" w:hAnsi="GHEA Grapalat"/>
          <w:lang w:val="hy-AM"/>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FF41D1" w:rsidRPr="00D3436F" w:rsidRDefault="00FF41D1">
      <w:pPr>
        <w:pStyle w:val="af2"/>
        <w:rPr>
          <w:lang w:val="hy-AM"/>
        </w:rPr>
      </w:pPr>
    </w:p>
  </w:footnote>
  <w:footnote w:id="24">
    <w:p w:rsidR="00FF41D1" w:rsidRPr="008842CE" w:rsidRDefault="00FF41D1"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FF41D1" w:rsidRPr="00E85250" w:rsidRDefault="00FF41D1" w:rsidP="00D90640">
      <w:pPr>
        <w:widowControl w:val="0"/>
        <w:spacing w:after="160" w:line="360" w:lineRule="auto"/>
        <w:ind w:firstLine="709"/>
        <w:jc w:val="both"/>
        <w:rPr>
          <w:rFonts w:ascii="GHEA Grapalat" w:hAnsi="GHEA Grapalat"/>
          <w:lang w:val="hy-AM"/>
        </w:rPr>
      </w:pPr>
    </w:p>
    <w:p w:rsidR="00FF41D1" w:rsidRPr="00D3436F" w:rsidRDefault="00FF41D1">
      <w:pPr>
        <w:pStyle w:val="af2"/>
        <w:rPr>
          <w:lang w:val="hy-AM"/>
        </w:rPr>
      </w:pPr>
    </w:p>
  </w:footnote>
  <w:footnote w:id="25">
    <w:p w:rsidR="00FF41D1" w:rsidRPr="00402BC3" w:rsidRDefault="00FF41D1"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FF41D1" w:rsidRPr="00552088" w:rsidRDefault="00FF41D1"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FF41D1" w:rsidRPr="00D3436F" w:rsidRDefault="00FF41D1">
      <w:pPr>
        <w:pStyle w:val="af2"/>
        <w:rPr>
          <w:lang w:val="hy-AM"/>
        </w:rPr>
      </w:pPr>
    </w:p>
  </w:footnote>
  <w:footnote w:id="26">
    <w:p w:rsidR="00FF41D1" w:rsidRPr="008842CE" w:rsidRDefault="00FF41D1"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FF41D1" w:rsidRPr="00D3436F" w:rsidRDefault="00FF41D1">
      <w:pPr>
        <w:pStyle w:val="af2"/>
        <w:rPr>
          <w:lang w:val="hy-AM"/>
        </w:rPr>
      </w:pPr>
    </w:p>
  </w:footnote>
  <w:footnote w:id="27">
    <w:p w:rsidR="00FF41D1" w:rsidRPr="00D3436F" w:rsidRDefault="00FF41D1"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8">
    <w:p w:rsidR="00FF41D1" w:rsidRPr="008842CE" w:rsidRDefault="00FF41D1"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FF41D1" w:rsidRPr="00D3436F" w:rsidRDefault="00FF41D1">
      <w:pPr>
        <w:pStyle w:val="af2"/>
        <w:rPr>
          <w:lang w:val="hy-AM"/>
        </w:rPr>
      </w:pPr>
    </w:p>
  </w:footnote>
  <w:footnote w:id="29">
    <w:p w:rsidR="00FF41D1" w:rsidRPr="008842CE" w:rsidRDefault="00FF41D1"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FF41D1" w:rsidRPr="008842CE" w:rsidRDefault="00FF41D1"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FF41D1" w:rsidRPr="00D3436F" w:rsidRDefault="00FF41D1">
      <w:pPr>
        <w:pStyle w:val="af2"/>
        <w:rPr>
          <w:lang w:val="hy-AM"/>
        </w:rPr>
      </w:pPr>
    </w:p>
  </w:footnote>
  <w:footnote w:id="30">
    <w:p w:rsidR="00FF41D1" w:rsidRPr="00E861BF" w:rsidRDefault="00FF41D1"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31">
    <w:p w:rsidR="00FF41D1" w:rsidRDefault="00FF41D1" w:rsidP="00B64ECA">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FF41D1" w:rsidRPr="00E861BF" w:rsidRDefault="00FF41D1"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2">
    <w:p w:rsidR="00FF41D1" w:rsidRPr="00E861BF" w:rsidRDefault="00FF41D1"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33">
    <w:p w:rsidR="00FF41D1" w:rsidRPr="008842CE" w:rsidRDefault="00FF41D1"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4">
    <w:p w:rsidR="00FF41D1" w:rsidRPr="008842CE" w:rsidRDefault="00FF41D1"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2A3"/>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4D38"/>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246E"/>
    <w:rsid w:val="001B32D9"/>
    <w:rsid w:val="001B37D2"/>
    <w:rsid w:val="001B45A9"/>
    <w:rsid w:val="001B478E"/>
    <w:rsid w:val="001B6FCF"/>
    <w:rsid w:val="001C07C6"/>
    <w:rsid w:val="001C0849"/>
    <w:rsid w:val="001C1570"/>
    <w:rsid w:val="001C19B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B3F"/>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B6C"/>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3678"/>
    <w:rsid w:val="00416F1E"/>
    <w:rsid w:val="0041739A"/>
    <w:rsid w:val="004175B6"/>
    <w:rsid w:val="00417E48"/>
    <w:rsid w:val="00417F33"/>
    <w:rsid w:val="004200C5"/>
    <w:rsid w:val="00421AEB"/>
    <w:rsid w:val="00422802"/>
    <w:rsid w:val="00427EAA"/>
    <w:rsid w:val="00430873"/>
    <w:rsid w:val="00431998"/>
    <w:rsid w:val="004320F2"/>
    <w:rsid w:val="00434D1C"/>
    <w:rsid w:val="0043558D"/>
    <w:rsid w:val="004361D6"/>
    <w:rsid w:val="0043641B"/>
    <w:rsid w:val="00436508"/>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5EE5"/>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1EC9"/>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0FF"/>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35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055"/>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B45"/>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B"/>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A86"/>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69B7"/>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0A7"/>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C44"/>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3CC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335"/>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0239"/>
    <w:rsid w:val="00BA17C2"/>
    <w:rsid w:val="00BA2853"/>
    <w:rsid w:val="00BA355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A03"/>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CC2"/>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1DCA"/>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C2F"/>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888"/>
    <w:rsid w:val="00DF19A1"/>
    <w:rsid w:val="00DF3688"/>
    <w:rsid w:val="00DF44E3"/>
    <w:rsid w:val="00DF5182"/>
    <w:rsid w:val="00DF749E"/>
    <w:rsid w:val="00DF7C90"/>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19F"/>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56B"/>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21C"/>
    <w:rsid w:val="00EF548A"/>
    <w:rsid w:val="00EF6526"/>
    <w:rsid w:val="00EF7868"/>
    <w:rsid w:val="00F00565"/>
    <w:rsid w:val="00F00C96"/>
    <w:rsid w:val="00F01D1E"/>
    <w:rsid w:val="00F04AA1"/>
    <w:rsid w:val="00F04FC3"/>
    <w:rsid w:val="00F06F30"/>
    <w:rsid w:val="00F0759D"/>
    <w:rsid w:val="00F102AB"/>
    <w:rsid w:val="00F11794"/>
    <w:rsid w:val="00F118DF"/>
    <w:rsid w:val="00F11AC7"/>
    <w:rsid w:val="00F11D9C"/>
    <w:rsid w:val="00F11E5A"/>
    <w:rsid w:val="00F125C4"/>
    <w:rsid w:val="00F12D9A"/>
    <w:rsid w:val="00F12E50"/>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27B1E"/>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488"/>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8D1"/>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C3"/>
    <w:rsid w:val="00FE76B9"/>
    <w:rsid w:val="00FE77A5"/>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41D1"/>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HTML Preformatted"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4365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436508"/>
    <w:rPr>
      <w:rFonts w:ascii="Courier New" w:hAnsi="Courier New" w:cs="Courier New"/>
      <w:lang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1856D-4A10-4953-8E3A-E5AAC881E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1678</TotalTime>
  <Pages>74</Pages>
  <Words>20856</Words>
  <Characters>118885</Characters>
  <Application>Microsoft Office Word</Application>
  <DocSecurity>0</DocSecurity>
  <Lines>990</Lines>
  <Paragraphs>278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139463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2019</cp:lastModifiedBy>
  <cp:revision>704</cp:revision>
  <cp:lastPrinted>2018-02-16T07:12:00Z</cp:lastPrinted>
  <dcterms:created xsi:type="dcterms:W3CDTF">2019-10-28T07:04:00Z</dcterms:created>
  <dcterms:modified xsi:type="dcterms:W3CDTF">2019-12-16T12:35:00Z</dcterms:modified>
</cp:coreProperties>
</file>